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DF9" w:rsidRDefault="00942DF9" w:rsidP="004422BE">
      <w:pPr>
        <w:spacing w:after="240"/>
        <w:jc w:val="center"/>
        <w:rPr>
          <w:rStyle w:val="label1"/>
          <w:rFonts w:ascii="Comic Sans MS" w:hAnsi="Comic Sans MS" w:cs="Arial"/>
          <w:i/>
          <w:sz w:val="28"/>
          <w:szCs w:val="19"/>
          <w:u w:val="single"/>
        </w:rPr>
      </w:pPr>
      <w:r>
        <w:rPr>
          <w:rStyle w:val="label1"/>
          <w:rFonts w:ascii="Comic Sans MS" w:hAnsi="Comic Sans MS" w:cs="Arial"/>
          <w:b w:val="0"/>
          <w:sz w:val="28"/>
          <w:szCs w:val="19"/>
        </w:rPr>
        <w:t>Action Plan for</w:t>
      </w:r>
      <w:r>
        <w:rPr>
          <w:rStyle w:val="label1"/>
          <w:rFonts w:ascii="Comic Sans MS" w:hAnsi="Comic Sans MS" w:cs="Arial"/>
          <w:sz w:val="28"/>
          <w:szCs w:val="19"/>
        </w:rPr>
        <w:t xml:space="preserve"> </w:t>
      </w:r>
      <w:r w:rsidRPr="004422BE">
        <w:rPr>
          <w:rStyle w:val="label1"/>
          <w:rFonts w:ascii="Comic Sans MS" w:hAnsi="Comic Sans MS" w:cs="Arial"/>
          <w:i/>
          <w:sz w:val="28"/>
          <w:szCs w:val="19"/>
        </w:rPr>
        <w:t>East Palestine Middle School</w:t>
      </w:r>
    </w:p>
    <w:tbl>
      <w:tblPr>
        <w:tblW w:w="14333" w:type="dxa"/>
        <w:tblInd w:w="-5" w:type="dxa"/>
        <w:tblLayout w:type="fixed"/>
        <w:tblLook w:val="0000"/>
      </w:tblPr>
      <w:tblGrid>
        <w:gridCol w:w="2414"/>
        <w:gridCol w:w="4480"/>
        <w:gridCol w:w="7439"/>
      </w:tblGrid>
      <w:tr w:rsidR="00942DF9" w:rsidTr="00015A77">
        <w:trPr>
          <w:cantSplit/>
        </w:trPr>
        <w:tc>
          <w:tcPr>
            <w:tcW w:w="6894" w:type="dxa"/>
            <w:gridSpan w:val="2"/>
            <w:tcBorders>
              <w:top w:val="single" w:sz="4" w:space="0" w:color="000000"/>
              <w:left w:val="single" w:sz="4" w:space="0" w:color="000000"/>
              <w:bottom w:val="single" w:sz="4" w:space="0" w:color="000000"/>
            </w:tcBorders>
            <w:shd w:val="clear" w:color="auto" w:fill="E0E0E0"/>
          </w:tcPr>
          <w:p w:rsidR="00942DF9" w:rsidRDefault="00942DF9">
            <w:pPr>
              <w:snapToGrid w:val="0"/>
              <w:jc w:val="center"/>
              <w:rPr>
                <w:rFonts w:ascii="Comic Sans MS" w:hAnsi="Comic Sans MS"/>
                <w:sz w:val="18"/>
                <w:szCs w:val="28"/>
              </w:rPr>
            </w:pPr>
            <w:bookmarkStart w:id="0" w:name="OLE_LINK13"/>
            <w:bookmarkEnd w:id="0"/>
            <w:r>
              <w:rPr>
                <w:rFonts w:ascii="Comic Sans MS" w:hAnsi="Comic Sans MS"/>
                <w:sz w:val="28"/>
                <w:szCs w:val="28"/>
              </w:rPr>
              <w:t xml:space="preserve">Team Vision </w:t>
            </w:r>
            <w:r>
              <w:rPr>
                <w:rFonts w:ascii="Comic Sans MS" w:hAnsi="Comic Sans MS"/>
                <w:sz w:val="18"/>
                <w:szCs w:val="28"/>
              </w:rPr>
              <w:t>(summary or key elements)</w:t>
            </w:r>
          </w:p>
        </w:tc>
        <w:tc>
          <w:tcPr>
            <w:tcW w:w="7439" w:type="dxa"/>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sz w:val="18"/>
                <w:szCs w:val="28"/>
              </w:rPr>
            </w:pPr>
            <w:r>
              <w:rPr>
                <w:rFonts w:ascii="Comic Sans MS" w:hAnsi="Comic Sans MS"/>
                <w:sz w:val="28"/>
                <w:szCs w:val="28"/>
              </w:rPr>
              <w:t xml:space="preserve">Current Reality </w:t>
            </w:r>
            <w:r>
              <w:rPr>
                <w:rFonts w:ascii="Comic Sans MS" w:hAnsi="Comic Sans MS"/>
                <w:sz w:val="18"/>
                <w:szCs w:val="28"/>
              </w:rPr>
              <w:t>(summary or key elements, including)</w:t>
            </w:r>
          </w:p>
        </w:tc>
      </w:tr>
      <w:tr w:rsidR="00942DF9" w:rsidTr="00015A77">
        <w:trPr>
          <w:cantSplit/>
        </w:trPr>
        <w:tc>
          <w:tcPr>
            <w:tcW w:w="6894" w:type="dxa"/>
            <w:gridSpan w:val="2"/>
            <w:tcBorders>
              <w:top w:val="single" w:sz="4" w:space="0" w:color="000000"/>
              <w:left w:val="single" w:sz="4" w:space="0" w:color="000000"/>
              <w:bottom w:val="single" w:sz="4" w:space="0" w:color="000000"/>
            </w:tcBorders>
          </w:tcPr>
          <w:p w:rsidR="00942DF9" w:rsidRPr="00DF187B" w:rsidRDefault="00942DF9" w:rsidP="00DF187B">
            <w:pPr>
              <w:tabs>
                <w:tab w:val="left" w:pos="4095"/>
              </w:tabs>
              <w:rPr>
                <w:rFonts w:ascii="Comic Sans MS" w:hAnsi="Comic Sans MS"/>
              </w:rPr>
            </w:pPr>
            <w:r w:rsidRPr="008476B1">
              <w:rPr>
                <w:rFonts w:ascii="Comic Sans MS" w:hAnsi="Comic Sans MS"/>
              </w:rPr>
              <w:t xml:space="preserve">The vision for East Palestine middle school is a transformed school in which students are engaged in critical thinking, problem solving, communication and collaboration through utilizing technology tools to access and analyze information to solve real-world problems in a variety of venues.  Creating student centered learning environments through framework utilizing standards assessments, curriculum and instruction, professional developments for teachers. </w:t>
            </w:r>
          </w:p>
        </w:tc>
        <w:tc>
          <w:tcPr>
            <w:tcW w:w="7439" w:type="dxa"/>
            <w:tcBorders>
              <w:top w:val="single" w:sz="4" w:space="0" w:color="000000"/>
              <w:left w:val="single" w:sz="4" w:space="0" w:color="000000"/>
              <w:bottom w:val="single" w:sz="4" w:space="0" w:color="000000"/>
              <w:right w:val="single" w:sz="4" w:space="0" w:color="000000"/>
            </w:tcBorders>
          </w:tcPr>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Our schools currently have access to a computer lab only.</w:t>
            </w:r>
          </w:p>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We currently have four smart boards.</w:t>
            </w:r>
          </w:p>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We lack the new technology tools.</w:t>
            </w:r>
          </w:p>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Staff lacks the pedagogical knowledge to implement 21</w:t>
            </w:r>
            <w:r w:rsidRPr="003F1C08">
              <w:rPr>
                <w:rFonts w:ascii="Comic Sans MS" w:hAnsi="Comic Sans MS"/>
                <w:color w:val="000000"/>
                <w:sz w:val="20"/>
                <w:szCs w:val="20"/>
                <w:vertAlign w:val="superscript"/>
              </w:rPr>
              <w:t>st</w:t>
            </w:r>
            <w:r>
              <w:rPr>
                <w:rFonts w:ascii="Comic Sans MS" w:hAnsi="Comic Sans MS"/>
                <w:color w:val="000000"/>
                <w:sz w:val="20"/>
                <w:szCs w:val="20"/>
              </w:rPr>
              <w:t xml:space="preserve"> century skills.</w:t>
            </w:r>
          </w:p>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Achievement scores are not meeting AYP for economically disadvantaged and IEP students.</w:t>
            </w:r>
          </w:p>
          <w:p w:rsidR="00942DF9" w:rsidRDefault="00942DF9" w:rsidP="008476B1">
            <w:pPr>
              <w:numPr>
                <w:ilvl w:val="0"/>
                <w:numId w:val="18"/>
              </w:numPr>
              <w:shd w:val="clear" w:color="auto" w:fill="FFFFFF"/>
              <w:snapToGrid w:val="0"/>
              <w:rPr>
                <w:rFonts w:ascii="Comic Sans MS" w:hAnsi="Comic Sans MS"/>
                <w:color w:val="000000"/>
                <w:sz w:val="20"/>
                <w:szCs w:val="20"/>
              </w:rPr>
            </w:pPr>
            <w:r>
              <w:rPr>
                <w:rFonts w:ascii="Comic Sans MS" w:hAnsi="Comic Sans MS"/>
                <w:color w:val="000000"/>
                <w:sz w:val="20"/>
                <w:szCs w:val="20"/>
              </w:rPr>
              <w:t>Math skills in the area of problem solving are weak.</w:t>
            </w:r>
          </w:p>
          <w:p w:rsidR="00942DF9" w:rsidRDefault="00942DF9" w:rsidP="008476B1">
            <w:pPr>
              <w:numPr>
                <w:ilvl w:val="0"/>
                <w:numId w:val="18"/>
              </w:numPr>
              <w:shd w:val="clear" w:color="auto" w:fill="FFFFFF"/>
              <w:rPr>
                <w:rFonts w:ascii="Comic Sans MS" w:hAnsi="Comic Sans MS"/>
                <w:color w:val="000000"/>
                <w:sz w:val="20"/>
                <w:szCs w:val="20"/>
              </w:rPr>
            </w:pPr>
            <w:r>
              <w:rPr>
                <w:rFonts w:ascii="Comic Sans MS" w:hAnsi="Comic Sans MS"/>
                <w:color w:val="000000"/>
                <w:sz w:val="20"/>
                <w:szCs w:val="20"/>
              </w:rPr>
              <w:t>Lack of differentiated instruction in our classrooms.</w:t>
            </w:r>
          </w:p>
          <w:p w:rsidR="00942DF9" w:rsidRDefault="00942DF9">
            <w:pPr>
              <w:shd w:val="clear" w:color="auto" w:fill="FFFFFF"/>
              <w:rPr>
                <w:rFonts w:ascii="Comic Sans MS" w:hAnsi="Comic Sans MS"/>
                <w:color w:val="000000"/>
                <w:sz w:val="20"/>
                <w:szCs w:val="20"/>
              </w:rPr>
            </w:pPr>
          </w:p>
          <w:p w:rsidR="00942DF9" w:rsidRDefault="00942DF9">
            <w:pPr>
              <w:shd w:val="clear" w:color="auto" w:fill="FFFFFF"/>
              <w:rPr>
                <w:rFonts w:ascii="Comic Sans MS" w:hAnsi="Comic Sans MS"/>
                <w:color w:val="000000"/>
                <w:sz w:val="20"/>
                <w:szCs w:val="20"/>
              </w:rPr>
            </w:pPr>
          </w:p>
        </w:tc>
      </w:tr>
      <w:tr w:rsidR="00942DF9" w:rsidTr="00015A77">
        <w:trPr>
          <w:cantSplit/>
          <w:trHeight w:val="2530"/>
        </w:trPr>
        <w:tc>
          <w:tcPr>
            <w:tcW w:w="2414" w:type="dxa"/>
            <w:tcBorders>
              <w:top w:val="single" w:sz="4" w:space="0" w:color="000000"/>
              <w:left w:val="single" w:sz="4" w:space="0" w:color="000000"/>
              <w:bottom w:val="single" w:sz="4" w:space="0" w:color="000000"/>
            </w:tcBorders>
            <w:shd w:val="clear" w:color="auto" w:fill="E0E0E0"/>
          </w:tcPr>
          <w:p w:rsidR="00942DF9" w:rsidRPr="000E13E2" w:rsidRDefault="00942DF9">
            <w:pPr>
              <w:snapToGrid w:val="0"/>
              <w:jc w:val="center"/>
              <w:rPr>
                <w:rFonts w:ascii="Comic Sans MS" w:hAnsi="Comic Sans MS"/>
                <w:i/>
                <w:sz w:val="28"/>
                <w:szCs w:val="28"/>
              </w:rPr>
            </w:pPr>
            <w:bookmarkStart w:id="1" w:name="_Hlk140213711"/>
            <w:bookmarkStart w:id="2" w:name="OLE_LINK3"/>
            <w:bookmarkStart w:id="3" w:name="OLE_LINK2"/>
            <w:bookmarkEnd w:id="1"/>
            <w:bookmarkEnd w:id="2"/>
            <w:bookmarkEnd w:id="3"/>
            <w:r w:rsidRPr="000E13E2">
              <w:rPr>
                <w:rFonts w:ascii="Comic Sans MS" w:hAnsi="Comic Sans MS"/>
                <w:i/>
                <w:sz w:val="28"/>
                <w:szCs w:val="28"/>
              </w:rPr>
              <w:t>Big Idea Goals</w:t>
            </w:r>
          </w:p>
          <w:p w:rsidR="00942DF9" w:rsidRPr="000E13E2" w:rsidRDefault="00942DF9">
            <w:pPr>
              <w:jc w:val="center"/>
              <w:rPr>
                <w:rFonts w:ascii="Comic Sans MS" w:hAnsi="Comic Sans MS"/>
                <w:i/>
                <w:sz w:val="18"/>
                <w:szCs w:val="28"/>
              </w:rPr>
            </w:pPr>
            <w:r w:rsidRPr="000E13E2">
              <w:rPr>
                <w:rFonts w:ascii="Comic Sans MS" w:hAnsi="Comic Sans MS"/>
                <w:i/>
                <w:sz w:val="18"/>
                <w:szCs w:val="28"/>
              </w:rPr>
              <w:t>These are overarching goals that will guide your entire grant process-guided by 21</w:t>
            </w:r>
            <w:r w:rsidRPr="000E13E2">
              <w:rPr>
                <w:rFonts w:ascii="Comic Sans MS" w:hAnsi="Comic Sans MS"/>
                <w:i/>
                <w:sz w:val="18"/>
                <w:szCs w:val="28"/>
                <w:vertAlign w:val="superscript"/>
              </w:rPr>
              <w:t>st</w:t>
            </w:r>
            <w:r w:rsidRPr="000E13E2">
              <w:rPr>
                <w:rFonts w:ascii="Comic Sans MS" w:hAnsi="Comic Sans MS"/>
                <w:i/>
                <w:sz w:val="18"/>
                <w:szCs w:val="28"/>
              </w:rPr>
              <w:t xml:space="preserve"> century standards, </w:t>
            </w:r>
            <w:smartTag w:uri="urn:schemas-microsoft-com:office:smarttags" w:element="place">
              <w:smartTag w:uri="urn:schemas-microsoft-com:office:smarttags" w:element="State">
                <w:r w:rsidRPr="000E13E2">
                  <w:rPr>
                    <w:rFonts w:ascii="Comic Sans MS" w:hAnsi="Comic Sans MS"/>
                    <w:i/>
                    <w:sz w:val="18"/>
                    <w:szCs w:val="28"/>
                  </w:rPr>
                  <w:t>Ohio</w:t>
                </w:r>
              </w:smartTag>
            </w:smartTag>
            <w:r w:rsidRPr="000E13E2">
              <w:rPr>
                <w:rFonts w:ascii="Comic Sans MS" w:hAnsi="Comic Sans MS"/>
                <w:i/>
                <w:sz w:val="18"/>
                <w:szCs w:val="28"/>
              </w:rPr>
              <w:t xml:space="preserve"> Content and NETS Technology Standards</w:t>
            </w:r>
          </w:p>
          <w:p w:rsidR="00942DF9" w:rsidRPr="000E13E2" w:rsidRDefault="00942DF9">
            <w:pPr>
              <w:jc w:val="center"/>
              <w:rPr>
                <w:rFonts w:ascii="Comic Sans MS" w:hAnsi="Comic Sans MS"/>
                <w:i/>
                <w:sz w:val="28"/>
                <w:szCs w:val="28"/>
              </w:rPr>
            </w:pPr>
          </w:p>
        </w:tc>
        <w:tc>
          <w:tcPr>
            <w:tcW w:w="11919" w:type="dxa"/>
            <w:gridSpan w:val="2"/>
            <w:tcBorders>
              <w:top w:val="single" w:sz="4" w:space="0" w:color="000000"/>
              <w:left w:val="single" w:sz="4" w:space="0" w:color="000000"/>
              <w:bottom w:val="single" w:sz="4" w:space="0" w:color="000000"/>
              <w:right w:val="single" w:sz="4" w:space="0" w:color="000000"/>
            </w:tcBorders>
          </w:tcPr>
          <w:p w:rsidR="00F2116F" w:rsidRDefault="00942DF9">
            <w:pPr>
              <w:pStyle w:val="Header"/>
              <w:tabs>
                <w:tab w:val="left" w:pos="720"/>
              </w:tabs>
              <w:spacing w:before="0" w:after="0"/>
              <w:rPr>
                <w:rFonts w:cs="Arial"/>
                <w:b/>
                <w:i/>
                <w:sz w:val="22"/>
                <w:szCs w:val="19"/>
              </w:rPr>
            </w:pPr>
            <w:bookmarkStart w:id="4" w:name="OLE_LINK4"/>
            <w:r w:rsidRPr="000E13E2">
              <w:rPr>
                <w:rFonts w:cs="Arial"/>
                <w:b/>
                <w:i/>
                <w:sz w:val="22"/>
                <w:szCs w:val="19"/>
              </w:rPr>
              <w:t>#1 Big Idea Goal:</w:t>
            </w:r>
          </w:p>
          <w:p w:rsidR="00942DF9" w:rsidRPr="003C0EDB" w:rsidRDefault="00F2116F" w:rsidP="00EF2DC7">
            <w:pPr>
              <w:pStyle w:val="Default"/>
              <w:rPr>
                <w:ins w:id="5" w:author="kyoung" w:date="2010-08-20T14:43:00Z"/>
              </w:rPr>
            </w:pPr>
            <w:r w:rsidRPr="003C0EDB">
              <w:rPr>
                <w:rFonts w:cs="Arial"/>
                <w:b/>
                <w:bCs/>
              </w:rPr>
              <w:t>East Palestine middle school grant teachers will transform classroom learning environments into flexible and adaptable settings which meet the needs of all students and support the acquisition of 21st century skills</w:t>
            </w:r>
            <w:r w:rsidR="00942DF9" w:rsidRPr="003C0EDB">
              <w:rPr>
                <w:rFonts w:cs="Arial"/>
                <w:b/>
                <w:i/>
                <w:sz w:val="22"/>
                <w:szCs w:val="19"/>
              </w:rPr>
              <w:t xml:space="preserve"> </w:t>
            </w:r>
          </w:p>
          <w:p w:rsidR="00942DF9" w:rsidRPr="000E13E2" w:rsidRDefault="00942DF9">
            <w:pPr>
              <w:pStyle w:val="Header"/>
              <w:tabs>
                <w:tab w:val="left" w:pos="720"/>
              </w:tabs>
              <w:spacing w:before="0" w:after="0"/>
              <w:rPr>
                <w:rFonts w:ascii="Comic Sans MS" w:hAnsi="Comic Sans MS" w:cs="Arial"/>
                <w:b/>
                <w:i/>
                <w:szCs w:val="19"/>
              </w:rPr>
            </w:pPr>
          </w:p>
          <w:p w:rsidR="00F2116F" w:rsidRDefault="00942DF9" w:rsidP="003C7EE5">
            <w:pPr>
              <w:pStyle w:val="Header"/>
              <w:tabs>
                <w:tab w:val="left" w:pos="720"/>
              </w:tabs>
              <w:spacing w:before="0" w:after="0"/>
              <w:rPr>
                <w:rFonts w:cs="Arial"/>
                <w:b/>
                <w:i/>
                <w:sz w:val="22"/>
                <w:szCs w:val="19"/>
              </w:rPr>
            </w:pPr>
            <w:bookmarkStart w:id="6" w:name="OLE_LINK22"/>
            <w:r w:rsidRPr="000E13E2">
              <w:rPr>
                <w:rFonts w:cs="Arial"/>
                <w:b/>
                <w:i/>
                <w:sz w:val="22"/>
                <w:szCs w:val="19"/>
              </w:rPr>
              <w:t>#2 Big Idea Goal</w:t>
            </w:r>
            <w:r>
              <w:rPr>
                <w:rFonts w:cs="Arial"/>
                <w:b/>
                <w:i/>
                <w:sz w:val="22"/>
                <w:szCs w:val="19"/>
              </w:rPr>
              <w:t>:</w:t>
            </w:r>
          </w:p>
          <w:p w:rsidR="00942DF9" w:rsidRPr="00DF187B" w:rsidRDefault="00F2116F" w:rsidP="00DF187B">
            <w:pPr>
              <w:pStyle w:val="Default"/>
            </w:pPr>
            <w:r w:rsidRPr="003C0EDB">
              <w:rPr>
                <w:rFonts w:cs="Arial"/>
                <w:b/>
                <w:bCs/>
              </w:rPr>
              <w:t>East Palestine Middle School grant teachers and students will collaborate to develop and engage in cross curricular, technologically sound, authentic, project based learning focused on problem solving and critical thinking</w:t>
            </w:r>
            <w:r w:rsidR="00942DF9" w:rsidRPr="003C0EDB">
              <w:rPr>
                <w:rFonts w:cs="Arial"/>
                <w:b/>
                <w:i/>
                <w:sz w:val="22"/>
                <w:szCs w:val="19"/>
              </w:rPr>
              <w:t xml:space="preserve"> </w:t>
            </w:r>
            <w:bookmarkEnd w:id="4"/>
            <w:bookmarkEnd w:id="6"/>
          </w:p>
        </w:tc>
      </w:tr>
      <w:tr w:rsidR="00942DF9" w:rsidTr="00015A77">
        <w:trPr>
          <w:cantSplit/>
        </w:trPr>
        <w:tc>
          <w:tcPr>
            <w:tcW w:w="2414" w:type="dxa"/>
            <w:tcBorders>
              <w:top w:val="single" w:sz="4" w:space="0" w:color="000000"/>
              <w:left w:val="single" w:sz="4" w:space="0" w:color="000000"/>
              <w:bottom w:val="single" w:sz="4" w:space="0" w:color="000000"/>
            </w:tcBorders>
            <w:shd w:val="clear" w:color="auto" w:fill="E0E0E0"/>
          </w:tcPr>
          <w:p w:rsidR="00942DF9" w:rsidRDefault="00942DF9">
            <w:pPr>
              <w:snapToGrid w:val="0"/>
              <w:rPr>
                <w:rFonts w:ascii="Comic Sans MS" w:hAnsi="Comic Sans MS"/>
                <w:sz w:val="20"/>
                <w:szCs w:val="28"/>
              </w:rPr>
            </w:pPr>
            <w:bookmarkStart w:id="7" w:name="OLE_LINK11"/>
            <w:bookmarkEnd w:id="7"/>
            <w:r>
              <w:rPr>
                <w:rFonts w:ascii="Comic Sans MS" w:hAnsi="Comic Sans MS"/>
                <w:sz w:val="28"/>
                <w:szCs w:val="28"/>
              </w:rPr>
              <w:t>Barriers</w:t>
            </w:r>
            <w:r>
              <w:rPr>
                <w:rFonts w:ascii="Comic Sans MS" w:hAnsi="Comic Sans MS"/>
                <w:sz w:val="18"/>
                <w:szCs w:val="28"/>
              </w:rPr>
              <w:t xml:space="preserve"> </w:t>
            </w:r>
            <w:r>
              <w:rPr>
                <w:rFonts w:ascii="Comic Sans MS" w:hAnsi="Comic Sans MS"/>
                <w:sz w:val="20"/>
                <w:szCs w:val="28"/>
              </w:rPr>
              <w:t xml:space="preserve">based on current reality data in areas of </w:t>
            </w:r>
          </w:p>
          <w:p w:rsidR="00942DF9" w:rsidRDefault="00942DF9">
            <w:pPr>
              <w:numPr>
                <w:ilvl w:val="0"/>
                <w:numId w:val="5"/>
              </w:numPr>
              <w:rPr>
                <w:rFonts w:ascii="Comic Sans MS" w:hAnsi="Comic Sans MS"/>
                <w:sz w:val="20"/>
                <w:szCs w:val="28"/>
              </w:rPr>
            </w:pPr>
            <w:r>
              <w:rPr>
                <w:rFonts w:ascii="Comic Sans MS" w:hAnsi="Comic Sans MS"/>
                <w:sz w:val="20"/>
                <w:szCs w:val="28"/>
              </w:rPr>
              <w:t>Academic</w:t>
            </w:r>
          </w:p>
          <w:p w:rsidR="00942DF9" w:rsidRDefault="00942DF9">
            <w:pPr>
              <w:numPr>
                <w:ilvl w:val="0"/>
                <w:numId w:val="5"/>
              </w:numPr>
              <w:rPr>
                <w:rFonts w:ascii="Comic Sans MS" w:hAnsi="Comic Sans MS"/>
                <w:sz w:val="20"/>
                <w:szCs w:val="28"/>
              </w:rPr>
            </w:pPr>
            <w:r>
              <w:rPr>
                <w:rFonts w:ascii="Comic Sans MS" w:hAnsi="Comic Sans MS"/>
                <w:sz w:val="20"/>
                <w:szCs w:val="28"/>
              </w:rPr>
              <w:t>21</w:t>
            </w:r>
            <w:r>
              <w:rPr>
                <w:rFonts w:ascii="Comic Sans MS" w:hAnsi="Comic Sans MS"/>
                <w:sz w:val="20"/>
                <w:szCs w:val="28"/>
                <w:vertAlign w:val="superscript"/>
              </w:rPr>
              <w:t>st</w:t>
            </w:r>
            <w:r>
              <w:rPr>
                <w:rFonts w:ascii="Comic Sans MS" w:hAnsi="Comic Sans MS"/>
                <w:sz w:val="20"/>
                <w:szCs w:val="28"/>
              </w:rPr>
              <w:t xml:space="preserve"> Century Skills</w:t>
            </w:r>
          </w:p>
          <w:p w:rsidR="00942DF9" w:rsidRPr="00DF187B" w:rsidRDefault="00942DF9" w:rsidP="00DF187B">
            <w:pPr>
              <w:numPr>
                <w:ilvl w:val="0"/>
                <w:numId w:val="5"/>
              </w:numPr>
              <w:rPr>
                <w:rFonts w:ascii="Comic Sans MS" w:hAnsi="Comic Sans MS"/>
                <w:sz w:val="20"/>
                <w:szCs w:val="28"/>
              </w:rPr>
            </w:pPr>
            <w:r>
              <w:rPr>
                <w:rFonts w:ascii="Comic Sans MS" w:hAnsi="Comic Sans MS"/>
                <w:sz w:val="20"/>
                <w:szCs w:val="28"/>
              </w:rPr>
              <w:t>Professional Development</w:t>
            </w:r>
          </w:p>
        </w:tc>
        <w:tc>
          <w:tcPr>
            <w:tcW w:w="11919" w:type="dxa"/>
            <w:gridSpan w:val="2"/>
            <w:tcBorders>
              <w:top w:val="single" w:sz="4" w:space="0" w:color="000000"/>
              <w:left w:val="single" w:sz="4" w:space="0" w:color="000000"/>
              <w:bottom w:val="single" w:sz="4" w:space="0" w:color="000000"/>
              <w:right w:val="single" w:sz="4" w:space="0" w:color="000000"/>
            </w:tcBorders>
          </w:tcPr>
          <w:p w:rsidR="00942DF9" w:rsidRPr="00314CA9" w:rsidRDefault="00942DF9">
            <w:pPr>
              <w:pStyle w:val="Header"/>
              <w:tabs>
                <w:tab w:val="left" w:pos="720"/>
              </w:tabs>
              <w:snapToGrid w:val="0"/>
              <w:spacing w:before="0" w:after="0"/>
              <w:rPr>
                <w:rFonts w:ascii="Comic Sans MS" w:hAnsi="Comic Sans MS" w:cs="Arial"/>
                <w:b/>
                <w:i/>
              </w:rPr>
            </w:pPr>
            <w:bookmarkStart w:id="8" w:name="OLE_LINK1"/>
          </w:p>
          <w:bookmarkEnd w:id="8"/>
          <w:p w:rsidR="00942DF9" w:rsidRPr="003C0EDB" w:rsidRDefault="00942DF9">
            <w:pPr>
              <w:pStyle w:val="Header"/>
              <w:tabs>
                <w:tab w:val="left" w:pos="720"/>
              </w:tabs>
              <w:spacing w:before="0" w:after="0"/>
              <w:rPr>
                <w:rFonts w:ascii="Comic Sans MS" w:hAnsi="Comic Sans MS" w:cs="Arial"/>
                <w:sz w:val="20"/>
                <w:szCs w:val="20"/>
              </w:rPr>
            </w:pPr>
            <w:r w:rsidRPr="003C0EDB">
              <w:rPr>
                <w:rFonts w:ascii="Comic Sans MS" w:hAnsi="Comic Sans MS"/>
                <w:sz w:val="20"/>
                <w:szCs w:val="20"/>
              </w:rPr>
              <w:t>Academic – Not producing authentic work, mostly paper – pencil.  Teachers not trained - PD</w:t>
            </w:r>
            <w:r w:rsidRPr="003C0EDB">
              <w:rPr>
                <w:rFonts w:ascii="Comic Sans MS" w:hAnsi="Comic Sans MS"/>
                <w:sz w:val="20"/>
                <w:szCs w:val="20"/>
              </w:rPr>
              <w:br/>
              <w:t>Professional Development – Lack of time and money to send staff and/or for teachers to work collaborating.</w:t>
            </w:r>
            <w:r w:rsidRPr="003C0EDB">
              <w:rPr>
                <w:rFonts w:ascii="Comic Sans MS" w:hAnsi="Comic Sans MS"/>
                <w:sz w:val="20"/>
                <w:szCs w:val="20"/>
              </w:rPr>
              <w:br/>
              <w:t>21st century skills – Technology not working and not enough of it.  Technology not used correctly or effectively.</w:t>
            </w:r>
          </w:p>
        </w:tc>
      </w:tr>
      <w:tr w:rsidR="00942DF9" w:rsidTr="00015A77">
        <w:trPr>
          <w:cantSplit/>
        </w:trPr>
        <w:tc>
          <w:tcPr>
            <w:tcW w:w="2414" w:type="dxa"/>
            <w:tcBorders>
              <w:top w:val="single" w:sz="4" w:space="0" w:color="000000"/>
              <w:left w:val="single" w:sz="4" w:space="0" w:color="000000"/>
              <w:bottom w:val="single" w:sz="4" w:space="0" w:color="000000"/>
            </w:tcBorders>
            <w:shd w:val="clear" w:color="auto" w:fill="E0E0E0"/>
          </w:tcPr>
          <w:p w:rsidR="00942DF9" w:rsidRDefault="00942DF9">
            <w:pPr>
              <w:snapToGrid w:val="0"/>
              <w:rPr>
                <w:rFonts w:ascii="Comic Sans MS" w:hAnsi="Comic Sans MS"/>
                <w:sz w:val="28"/>
                <w:szCs w:val="28"/>
              </w:rPr>
            </w:pPr>
            <w:bookmarkStart w:id="9" w:name="OLE_LINK23"/>
            <w:bookmarkStart w:id="10" w:name="OLE_LINK5"/>
            <w:bookmarkStart w:id="11" w:name="OLE_LINK12"/>
            <w:bookmarkEnd w:id="9"/>
            <w:bookmarkEnd w:id="10"/>
            <w:bookmarkEnd w:id="11"/>
          </w:p>
          <w:p w:rsidR="00942DF9" w:rsidRDefault="00942DF9">
            <w:pPr>
              <w:jc w:val="center"/>
              <w:rPr>
                <w:rFonts w:ascii="Comic Sans MS" w:hAnsi="Comic Sans MS"/>
                <w:sz w:val="28"/>
                <w:szCs w:val="28"/>
              </w:rPr>
            </w:pPr>
            <w:r>
              <w:rPr>
                <w:rFonts w:ascii="Comic Sans MS" w:hAnsi="Comic Sans MS"/>
                <w:sz w:val="28"/>
                <w:szCs w:val="28"/>
              </w:rPr>
              <w:t xml:space="preserve">Performance Indicators </w:t>
            </w:r>
          </w:p>
          <w:p w:rsidR="00942DF9" w:rsidRDefault="00942DF9">
            <w:pPr>
              <w:jc w:val="center"/>
              <w:rPr>
                <w:rFonts w:ascii="Comic Sans MS" w:hAnsi="Comic Sans MS"/>
                <w:sz w:val="18"/>
                <w:szCs w:val="28"/>
              </w:rPr>
            </w:pPr>
            <w:r>
              <w:rPr>
                <w:rFonts w:ascii="Comic Sans MS" w:hAnsi="Comic Sans MS"/>
                <w:sz w:val="18"/>
                <w:szCs w:val="28"/>
              </w:rPr>
              <w:t>(Smart Goals)</w:t>
            </w:r>
          </w:p>
          <w:p w:rsidR="00942DF9" w:rsidRDefault="00942DF9">
            <w:pPr>
              <w:jc w:val="center"/>
              <w:rPr>
                <w:rFonts w:ascii="Comic Sans MS" w:hAnsi="Comic Sans MS"/>
                <w:sz w:val="18"/>
                <w:szCs w:val="28"/>
              </w:rPr>
            </w:pPr>
          </w:p>
          <w:p w:rsidR="00824CFD" w:rsidRDefault="00824CFD" w:rsidP="00DF187B">
            <w:pPr>
              <w:jc w:val="center"/>
              <w:rPr>
                <w:ins w:id="12" w:author="kyoung" w:date="2010-09-02T11:15:00Z"/>
                <w:rFonts w:ascii="Comic Sans MS" w:hAnsi="Comic Sans MS"/>
                <w:sz w:val="18"/>
                <w:szCs w:val="28"/>
              </w:rPr>
            </w:pPr>
            <w:ins w:id="13" w:author="kyoung" w:date="2010-09-02T11:15:00Z">
              <w:r w:rsidRPr="00DF187B">
                <w:rPr>
                  <w:rFonts w:ascii="Comic Sans MS" w:hAnsi="Comic Sans MS"/>
                  <w:sz w:val="18"/>
                  <w:szCs w:val="28"/>
                </w:rPr>
                <w:t>S</w:t>
              </w:r>
              <w:r w:rsidR="00942DF9">
                <w:rPr>
                  <w:rFonts w:ascii="Comic Sans MS" w:hAnsi="Comic Sans MS"/>
                  <w:sz w:val="18"/>
                  <w:szCs w:val="28"/>
                </w:rPr>
                <w:t>pecific</w:t>
              </w:r>
            </w:ins>
          </w:p>
          <w:p w:rsidR="00824CFD" w:rsidRDefault="00824CFD" w:rsidP="00DF187B">
            <w:pPr>
              <w:jc w:val="center"/>
              <w:rPr>
                <w:ins w:id="14" w:author="kyoung" w:date="2010-09-02T11:16:00Z"/>
                <w:rFonts w:ascii="Comic Sans MS" w:hAnsi="Comic Sans MS"/>
                <w:sz w:val="18"/>
                <w:szCs w:val="28"/>
              </w:rPr>
            </w:pPr>
            <w:ins w:id="15" w:author="kyoung" w:date="2010-09-02T11:16:00Z">
              <w:r w:rsidRPr="00DF187B">
                <w:rPr>
                  <w:rFonts w:ascii="Comic Sans MS" w:hAnsi="Comic Sans MS"/>
                  <w:sz w:val="18"/>
                  <w:szCs w:val="28"/>
                </w:rPr>
                <w:t>M</w:t>
              </w:r>
              <w:r w:rsidR="00942DF9">
                <w:rPr>
                  <w:rFonts w:ascii="Comic Sans MS" w:hAnsi="Comic Sans MS"/>
                  <w:sz w:val="18"/>
                  <w:szCs w:val="28"/>
                </w:rPr>
                <w:t>easureable</w:t>
              </w:r>
            </w:ins>
          </w:p>
          <w:p w:rsidR="00824CFD" w:rsidRDefault="00824CFD" w:rsidP="00DF187B">
            <w:pPr>
              <w:jc w:val="center"/>
              <w:rPr>
                <w:ins w:id="16" w:author="kyoung" w:date="2010-09-02T11:16:00Z"/>
                <w:rFonts w:ascii="Comic Sans MS" w:hAnsi="Comic Sans MS"/>
                <w:sz w:val="18"/>
                <w:szCs w:val="28"/>
              </w:rPr>
            </w:pPr>
            <w:ins w:id="17" w:author="kyoung" w:date="2010-09-02T11:16:00Z">
              <w:r w:rsidRPr="00DF187B">
                <w:rPr>
                  <w:rFonts w:ascii="Comic Sans MS" w:hAnsi="Comic Sans MS"/>
                  <w:sz w:val="18"/>
                  <w:szCs w:val="28"/>
                </w:rPr>
                <w:t>A</w:t>
              </w:r>
              <w:r w:rsidR="00942DF9">
                <w:rPr>
                  <w:rFonts w:ascii="Comic Sans MS" w:hAnsi="Comic Sans MS"/>
                  <w:sz w:val="18"/>
                  <w:szCs w:val="28"/>
                </w:rPr>
                <w:t>ttainable</w:t>
              </w:r>
            </w:ins>
          </w:p>
          <w:p w:rsidR="00824CFD" w:rsidRDefault="00824CFD" w:rsidP="00DF187B">
            <w:pPr>
              <w:jc w:val="center"/>
              <w:rPr>
                <w:ins w:id="18" w:author="kyoung" w:date="2010-09-02T11:16:00Z"/>
                <w:rFonts w:ascii="Comic Sans MS" w:hAnsi="Comic Sans MS"/>
                <w:sz w:val="18"/>
                <w:szCs w:val="28"/>
              </w:rPr>
            </w:pPr>
            <w:ins w:id="19" w:author="kyoung" w:date="2010-09-02T11:16:00Z">
              <w:r w:rsidRPr="00DF187B">
                <w:rPr>
                  <w:rFonts w:ascii="Comic Sans MS" w:hAnsi="Comic Sans MS"/>
                  <w:sz w:val="18"/>
                  <w:szCs w:val="28"/>
                </w:rPr>
                <w:t>R</w:t>
              </w:r>
              <w:r w:rsidR="00942DF9">
                <w:rPr>
                  <w:rFonts w:ascii="Comic Sans MS" w:hAnsi="Comic Sans MS"/>
                  <w:sz w:val="18"/>
                  <w:szCs w:val="28"/>
                </w:rPr>
                <w:t>elevant</w:t>
              </w:r>
            </w:ins>
          </w:p>
          <w:p w:rsidR="00824CFD" w:rsidRDefault="00824CFD" w:rsidP="00DF187B">
            <w:pPr>
              <w:jc w:val="center"/>
              <w:rPr>
                <w:rFonts w:ascii="Comic Sans MS" w:hAnsi="Comic Sans MS"/>
                <w:sz w:val="18"/>
                <w:szCs w:val="28"/>
              </w:rPr>
            </w:pPr>
            <w:ins w:id="20" w:author="kyoung" w:date="2010-09-02T11:16:00Z">
              <w:r w:rsidRPr="00DF187B">
                <w:rPr>
                  <w:rFonts w:ascii="Comic Sans MS" w:hAnsi="Comic Sans MS"/>
                  <w:sz w:val="18"/>
                  <w:szCs w:val="28"/>
                </w:rPr>
                <w:t>T</w:t>
              </w:r>
              <w:r w:rsidR="00942DF9">
                <w:rPr>
                  <w:rFonts w:ascii="Comic Sans MS" w:hAnsi="Comic Sans MS"/>
                  <w:sz w:val="18"/>
                  <w:szCs w:val="28"/>
                </w:rPr>
                <w:t>ime-bound</w:t>
              </w:r>
            </w:ins>
          </w:p>
        </w:tc>
        <w:tc>
          <w:tcPr>
            <w:tcW w:w="11919" w:type="dxa"/>
            <w:gridSpan w:val="2"/>
            <w:tcBorders>
              <w:top w:val="single" w:sz="4" w:space="0" w:color="000000"/>
              <w:left w:val="single" w:sz="4" w:space="0" w:color="000000"/>
              <w:bottom w:val="single" w:sz="4" w:space="0" w:color="000000"/>
              <w:right w:val="single" w:sz="4" w:space="0" w:color="000000"/>
            </w:tcBorders>
          </w:tcPr>
          <w:p w:rsidR="000C2055" w:rsidRDefault="00942DF9" w:rsidP="000C2055">
            <w:pPr>
              <w:rPr>
                <w:rFonts w:ascii="Arial" w:hAnsi="Arial" w:cs="Arial"/>
                <w:b/>
                <w:bCs/>
                <w:color w:val="000000"/>
              </w:rPr>
            </w:pPr>
            <w:r>
              <w:rPr>
                <w:rFonts w:ascii="Comic Sans MS" w:hAnsi="Comic Sans MS" w:cs="Arial"/>
                <w:b/>
                <w:i/>
                <w:sz w:val="22"/>
                <w:szCs w:val="19"/>
              </w:rPr>
              <w:t>Big Idea Goal #1</w:t>
            </w:r>
            <w:r w:rsidR="00015A77" w:rsidRPr="00015A77">
              <w:rPr>
                <w:rFonts w:ascii="Arial" w:hAnsi="Arial" w:cs="Arial"/>
                <w:b/>
                <w:bCs/>
                <w:color w:val="000000"/>
              </w:rPr>
              <w:t xml:space="preserve"> </w:t>
            </w:r>
            <w:r w:rsidR="000C2055">
              <w:rPr>
                <w:rFonts w:ascii="Arial" w:hAnsi="Arial" w:cs="Arial"/>
                <w:b/>
                <w:bCs/>
                <w:color w:val="000000"/>
              </w:rPr>
              <w:t xml:space="preserve"> </w:t>
            </w:r>
          </w:p>
          <w:p w:rsidR="000C2055" w:rsidRDefault="000C2055" w:rsidP="000C2055">
            <w:pPr>
              <w:pStyle w:val="Default"/>
              <w:rPr>
                <w:ins w:id="21" w:author="kyoung" w:date="2010-08-20T14:43:00Z"/>
              </w:rPr>
            </w:pPr>
            <w:r w:rsidRPr="003C0EDB">
              <w:rPr>
                <w:rFonts w:cs="Arial"/>
                <w:b/>
                <w:bCs/>
              </w:rPr>
              <w:t>East Palestine middle school grant teachers will transform classroom learning environments into flexible and adaptable settings which meet the needs of all students and support the acquisition of 21st century skills</w:t>
            </w:r>
            <w:r w:rsidRPr="000E13E2">
              <w:rPr>
                <w:rFonts w:cs="Arial"/>
                <w:b/>
                <w:i/>
                <w:sz w:val="22"/>
                <w:szCs w:val="19"/>
              </w:rPr>
              <w:t xml:space="preserve"> </w:t>
            </w:r>
          </w:p>
          <w:p w:rsidR="00015A77" w:rsidRDefault="00015A77">
            <w:pPr>
              <w:rPr>
                <w:rFonts w:ascii="Comic Sans MS" w:hAnsi="Comic Sans MS" w:cs="Arial"/>
                <w:b/>
                <w:i/>
                <w:sz w:val="19"/>
                <w:szCs w:val="19"/>
              </w:rPr>
            </w:pPr>
          </w:p>
          <w:p w:rsidR="00015A77" w:rsidRPr="003C0EDB" w:rsidRDefault="00015A77" w:rsidP="00015A77">
            <w:pPr>
              <w:numPr>
                <w:ilvl w:val="0"/>
                <w:numId w:val="3"/>
              </w:numPr>
              <w:rPr>
                <w:rFonts w:ascii="Comic Sans MS" w:hAnsi="Comic Sans MS" w:cs="Arial"/>
                <w:color w:val="F79646"/>
                <w:sz w:val="20"/>
                <w:szCs w:val="20"/>
              </w:rPr>
            </w:pPr>
            <w:r w:rsidRPr="003C0EDB">
              <w:rPr>
                <w:rFonts w:ascii="Comic Sans MS" w:hAnsi="Comic Sans MS" w:cs="Arial"/>
                <w:color w:val="000000"/>
                <w:sz w:val="20"/>
                <w:szCs w:val="20"/>
              </w:rPr>
              <w:t>By October 2010, the grant teachers at East Palestine Middle school will be involved in a professional development program that develops skills to use tools and resources that will help 21st century students learn as evidenced by a professional learning community and an accompanying professional development program supporting the grant.</w:t>
            </w:r>
            <w:r w:rsidRPr="003C0EDB">
              <w:rPr>
                <w:rFonts w:ascii="Comic Sans MS" w:hAnsi="Comic Sans MS" w:cs="Arial"/>
                <w:b/>
                <w:sz w:val="20"/>
                <w:szCs w:val="20"/>
              </w:rPr>
              <w:t xml:space="preserve"> </w:t>
            </w:r>
          </w:p>
          <w:p w:rsidR="000C2055" w:rsidRPr="00DF187B" w:rsidRDefault="00015A77" w:rsidP="00DF187B">
            <w:pPr>
              <w:numPr>
                <w:ilvl w:val="0"/>
                <w:numId w:val="3"/>
              </w:numPr>
              <w:rPr>
                <w:rFonts w:ascii="Comic Sans MS" w:hAnsi="Comic Sans MS" w:cs="Arial"/>
                <w:color w:val="F79646"/>
                <w:sz w:val="20"/>
                <w:szCs w:val="20"/>
              </w:rPr>
            </w:pPr>
            <w:r w:rsidRPr="003C0EDB">
              <w:rPr>
                <w:rFonts w:ascii="Comic Sans MS" w:hAnsi="Comic Sans MS" w:cs="Arial"/>
                <w:color w:val="000000"/>
                <w:sz w:val="20"/>
                <w:szCs w:val="20"/>
              </w:rPr>
              <w:t>By December 2010, the grant team will develop an implementation plan focusing on lessons and activities developed by the team targeting differentiated instruction and developing 21st century skills related to educational technology integration that meet the needs of all students and support the acquisition of these skills as evidenced by student directed projects and assessment rubrics.</w:t>
            </w:r>
          </w:p>
        </w:tc>
      </w:tr>
    </w:tbl>
    <w:p w:rsidR="00942DF9" w:rsidRDefault="00942DF9">
      <w:pPr>
        <w:rPr>
          <w:rFonts w:ascii="Comic Sans MS" w:hAnsi="Comic Sans MS"/>
          <w:b/>
          <w:bCs/>
          <w:color w:val="000000"/>
        </w:rPr>
      </w:pPr>
    </w:p>
    <w:tbl>
      <w:tblPr>
        <w:tblW w:w="0" w:type="auto"/>
        <w:tblInd w:w="-5" w:type="dxa"/>
        <w:tblLayout w:type="fixed"/>
        <w:tblLook w:val="0000"/>
      </w:tblPr>
      <w:tblGrid>
        <w:gridCol w:w="2414"/>
        <w:gridCol w:w="2824"/>
        <w:gridCol w:w="8560"/>
      </w:tblGrid>
      <w:tr w:rsidR="00942DF9">
        <w:trPr>
          <w:cantSplit/>
        </w:trPr>
        <w:tc>
          <w:tcPr>
            <w:tcW w:w="13798" w:type="dxa"/>
            <w:gridSpan w:val="3"/>
            <w:tcBorders>
              <w:top w:val="single" w:sz="4" w:space="0" w:color="000000"/>
              <w:left w:val="single" w:sz="4" w:space="0" w:color="000000"/>
              <w:bottom w:val="single" w:sz="4" w:space="0" w:color="000000"/>
              <w:right w:val="single" w:sz="4" w:space="0" w:color="000000"/>
            </w:tcBorders>
            <w:vAlign w:val="center"/>
          </w:tcPr>
          <w:p w:rsidR="00942DF9" w:rsidRDefault="00942DF9">
            <w:pPr>
              <w:shd w:val="clear" w:color="auto" w:fill="FFFFFF"/>
              <w:snapToGrid w:val="0"/>
              <w:jc w:val="center"/>
              <w:rPr>
                <w:rFonts w:ascii="Comic Sans MS" w:hAnsi="Comic Sans MS"/>
                <w:b/>
                <w:bCs/>
                <w:color w:val="000000"/>
              </w:rPr>
            </w:pPr>
            <w:bookmarkStart w:id="22" w:name="OLE_LINK15"/>
            <w:bookmarkEnd w:id="22"/>
            <w:r>
              <w:rPr>
                <w:rFonts w:ascii="Comic Sans MS" w:hAnsi="Comic Sans MS"/>
                <w:b/>
                <w:bCs/>
                <w:color w:val="000000"/>
              </w:rPr>
              <w:t>Performance Indicator Brainstorm in preparation for Action Steps</w:t>
            </w:r>
          </w:p>
        </w:tc>
      </w:tr>
      <w:tr w:rsidR="00942DF9">
        <w:trPr>
          <w:cantSplit/>
        </w:trPr>
        <w:tc>
          <w:tcPr>
            <w:tcW w:w="2414" w:type="dxa"/>
            <w:tcBorders>
              <w:top w:val="single" w:sz="4" w:space="0" w:color="000000"/>
              <w:left w:val="single" w:sz="4" w:space="0" w:color="000000"/>
              <w:bottom w:val="single" w:sz="4" w:space="0" w:color="000000"/>
            </w:tcBorders>
            <w:shd w:val="clear" w:color="auto" w:fill="E0E0E0"/>
            <w:vAlign w:val="center"/>
          </w:tcPr>
          <w:p w:rsidR="00942DF9" w:rsidRDefault="00942DF9">
            <w:pPr>
              <w:snapToGrid w:val="0"/>
              <w:jc w:val="center"/>
              <w:rPr>
                <w:rFonts w:ascii="Comic Sans MS" w:hAnsi="Comic Sans MS"/>
              </w:rPr>
            </w:pPr>
            <w:r>
              <w:rPr>
                <w:rFonts w:ascii="Comic Sans MS" w:hAnsi="Comic Sans MS"/>
                <w:b/>
                <w:bCs/>
                <w:color w:val="000000"/>
              </w:rPr>
              <w:br/>
            </w:r>
            <w:r>
              <w:rPr>
                <w:rFonts w:ascii="Comic Sans MS" w:hAnsi="Comic Sans MS"/>
              </w:rPr>
              <w:br/>
            </w:r>
          </w:p>
        </w:tc>
        <w:tc>
          <w:tcPr>
            <w:tcW w:w="11384" w:type="dxa"/>
            <w:gridSpan w:val="2"/>
            <w:tcBorders>
              <w:top w:val="single" w:sz="4" w:space="0" w:color="000000"/>
              <w:left w:val="single" w:sz="4" w:space="0" w:color="000000"/>
              <w:bottom w:val="single" w:sz="4" w:space="0" w:color="000000"/>
              <w:right w:val="single" w:sz="4" w:space="0" w:color="000000"/>
            </w:tcBorders>
            <w:vAlign w:val="center"/>
          </w:tcPr>
          <w:p w:rsidR="00942DF9" w:rsidRPr="00DF187B" w:rsidRDefault="00942DF9" w:rsidP="00DF187B">
            <w:pPr>
              <w:pStyle w:val="Header"/>
              <w:tabs>
                <w:tab w:val="left" w:pos="720"/>
              </w:tabs>
              <w:snapToGrid w:val="0"/>
              <w:spacing w:before="0" w:after="0"/>
              <w:jc w:val="center"/>
              <w:rPr>
                <w:rFonts w:ascii="Comic Sans MS" w:hAnsi="Comic Sans MS" w:cs="Arial"/>
                <w:b/>
                <w:i/>
                <w:sz w:val="19"/>
                <w:szCs w:val="19"/>
              </w:rPr>
            </w:pPr>
            <w:r>
              <w:rPr>
                <w:rFonts w:ascii="Comic Sans MS" w:hAnsi="Comic Sans MS" w:cs="Arial"/>
                <w:b/>
                <w:i/>
                <w:sz w:val="19"/>
                <w:szCs w:val="19"/>
              </w:rPr>
              <w:t>Do the brainstorm activity for each one of your Performance Indicators then compile all the action steps on one chart at the end of this section for an overview of what needs to be done for this ONE BIG IDEA GOAL!</w:t>
            </w:r>
          </w:p>
        </w:tc>
      </w:tr>
      <w:tr w:rsidR="00942DF9">
        <w:trPr>
          <w:cantSplit/>
          <w:trHeight w:val="323"/>
        </w:trPr>
        <w:tc>
          <w:tcPr>
            <w:tcW w:w="13798" w:type="dxa"/>
            <w:gridSpan w:val="3"/>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bCs/>
                <w:color w:val="000000"/>
              </w:rPr>
            </w:pPr>
            <w:bookmarkStart w:id="23" w:name="OLE_LINK9"/>
            <w:bookmarkEnd w:id="23"/>
            <w:r>
              <w:rPr>
                <w:rFonts w:ascii="Comic Sans MS" w:hAnsi="Comic Sans MS"/>
                <w:b/>
                <w:bCs/>
                <w:color w:val="000000"/>
              </w:rPr>
              <w:t>Performance Indicator 1</w:t>
            </w:r>
          </w:p>
        </w:tc>
      </w:tr>
      <w:tr w:rsidR="00942DF9">
        <w:trPr>
          <w:cantSplit/>
        </w:trPr>
        <w:tc>
          <w:tcPr>
            <w:tcW w:w="13798" w:type="dxa"/>
            <w:gridSpan w:val="3"/>
            <w:tcBorders>
              <w:top w:val="single" w:sz="4" w:space="0" w:color="000000"/>
              <w:left w:val="single" w:sz="4" w:space="0" w:color="000000"/>
              <w:bottom w:val="single" w:sz="4" w:space="0" w:color="000000"/>
              <w:right w:val="single" w:sz="4" w:space="0" w:color="000000"/>
            </w:tcBorders>
          </w:tcPr>
          <w:p w:rsidR="00015A77" w:rsidRPr="003C0EDB" w:rsidRDefault="00015A77" w:rsidP="00015A77">
            <w:pPr>
              <w:numPr>
                <w:ilvl w:val="0"/>
                <w:numId w:val="17"/>
              </w:numPr>
              <w:rPr>
                <w:rFonts w:ascii="Comic Sans MS" w:hAnsi="Comic Sans MS" w:cs="Arial"/>
                <w:color w:val="F79646"/>
                <w:sz w:val="20"/>
                <w:szCs w:val="20"/>
              </w:rPr>
            </w:pPr>
            <w:r w:rsidRPr="003C0EDB">
              <w:rPr>
                <w:rFonts w:ascii="Comic Sans MS" w:hAnsi="Comic Sans MS" w:cs="Arial"/>
                <w:color w:val="000000"/>
                <w:sz w:val="20"/>
                <w:szCs w:val="20"/>
              </w:rPr>
              <w:t>By October 2010, the grant teachers at East Palestine Middle school will be involved in a professional development program that develops skills to use tools and resources that will help 21st century students learn as evidenced by a professional learning community and an accompanying professional development program supporting the grant.</w:t>
            </w:r>
            <w:r w:rsidRPr="003C0EDB">
              <w:rPr>
                <w:rFonts w:ascii="Comic Sans MS" w:hAnsi="Comic Sans MS" w:cs="Arial"/>
                <w:b/>
                <w:sz w:val="20"/>
                <w:szCs w:val="20"/>
              </w:rPr>
              <w:t xml:space="preserve"> </w:t>
            </w:r>
          </w:p>
          <w:p w:rsidR="00942DF9" w:rsidRPr="001771B2" w:rsidRDefault="00942DF9" w:rsidP="001771B2">
            <w:pPr>
              <w:ind w:left="720"/>
              <w:rPr>
                <w:rFonts w:ascii="Comic Sans MS" w:hAnsi="Comic Sans MS" w:cs="Arial"/>
                <w:b/>
                <w:sz w:val="19"/>
                <w:szCs w:val="19"/>
              </w:rPr>
            </w:pPr>
          </w:p>
        </w:tc>
      </w:tr>
      <w:tr w:rsidR="00942DF9">
        <w:trPr>
          <w:cantSplit/>
          <w:trHeight w:val="323"/>
        </w:trPr>
        <w:tc>
          <w:tcPr>
            <w:tcW w:w="5238" w:type="dxa"/>
            <w:gridSpan w:val="2"/>
            <w:tcBorders>
              <w:top w:val="single" w:sz="4" w:space="0" w:color="000000"/>
              <w:left w:val="single" w:sz="4" w:space="0" w:color="000000"/>
              <w:bottom w:val="single" w:sz="4" w:space="0" w:color="000000"/>
            </w:tcBorders>
            <w:shd w:val="clear" w:color="auto" w:fill="E0E0E0"/>
          </w:tcPr>
          <w:p w:rsidR="00942DF9" w:rsidRDefault="00942DF9">
            <w:pPr>
              <w:snapToGrid w:val="0"/>
              <w:jc w:val="center"/>
              <w:rPr>
                <w:rFonts w:ascii="Comic Sans MS" w:hAnsi="Comic Sans MS"/>
                <w:b/>
                <w:color w:val="000000"/>
              </w:rPr>
            </w:pPr>
            <w:r>
              <w:rPr>
                <w:rFonts w:ascii="Comic Sans MS" w:hAnsi="Comic Sans MS"/>
                <w:b/>
                <w:color w:val="000000"/>
                <w:sz w:val="22"/>
                <w:szCs w:val="22"/>
              </w:rPr>
              <w:t>Barriers to Performance Indicator 1</w:t>
            </w:r>
          </w:p>
        </w:tc>
        <w:tc>
          <w:tcPr>
            <w:tcW w:w="8560" w:type="dxa"/>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color w:val="000000"/>
              </w:rPr>
            </w:pPr>
            <w:r>
              <w:rPr>
                <w:rFonts w:ascii="Comic Sans MS" w:hAnsi="Comic Sans MS"/>
                <w:b/>
                <w:color w:val="000000"/>
                <w:sz w:val="22"/>
                <w:szCs w:val="22"/>
              </w:rPr>
              <w:t>Ideas to Implement Performance Indicator 1</w:t>
            </w:r>
          </w:p>
        </w:tc>
      </w:tr>
      <w:tr w:rsidR="00942DF9">
        <w:trPr>
          <w:cantSplit/>
        </w:trPr>
        <w:tc>
          <w:tcPr>
            <w:tcW w:w="5238" w:type="dxa"/>
            <w:gridSpan w:val="2"/>
            <w:tcBorders>
              <w:top w:val="single" w:sz="4" w:space="0" w:color="000000"/>
              <w:left w:val="single" w:sz="4" w:space="0" w:color="000000"/>
              <w:bottom w:val="single" w:sz="4" w:space="0" w:color="000000"/>
            </w:tcBorders>
          </w:tcPr>
          <w:p w:rsidR="00942DF9" w:rsidRPr="00F91D29" w:rsidRDefault="00942DF9">
            <w:pPr>
              <w:pStyle w:val="Title"/>
              <w:numPr>
                <w:ilvl w:val="0"/>
                <w:numId w:val="4"/>
              </w:numPr>
              <w:snapToGrid w:val="0"/>
              <w:spacing w:before="0" w:after="0"/>
              <w:rPr>
                <w:rFonts w:ascii="Comic Sans MS" w:hAnsi="Comic Sans MS" w:cs="Arial"/>
                <w:b/>
                <w:color w:val="auto"/>
                <w:sz w:val="20"/>
                <w:szCs w:val="20"/>
              </w:rPr>
            </w:pPr>
            <w:r w:rsidRPr="00F91D29">
              <w:rPr>
                <w:rFonts w:ascii="Comic Sans MS" w:hAnsi="Comic Sans MS" w:cs="Arial"/>
                <w:b/>
                <w:color w:val="auto"/>
                <w:sz w:val="20"/>
                <w:szCs w:val="20"/>
              </w:rPr>
              <w:t>How do we find time for PD?</w:t>
            </w:r>
          </w:p>
          <w:p w:rsidR="00942DF9" w:rsidRPr="00F91D29" w:rsidRDefault="00942DF9">
            <w:pPr>
              <w:pStyle w:val="Title"/>
              <w:numPr>
                <w:ilvl w:val="0"/>
                <w:numId w:val="4"/>
              </w:numPr>
              <w:snapToGrid w:val="0"/>
              <w:spacing w:before="0" w:after="0"/>
              <w:rPr>
                <w:rFonts w:ascii="Comic Sans MS" w:hAnsi="Comic Sans MS" w:cs="Arial"/>
                <w:b/>
                <w:color w:val="auto"/>
                <w:sz w:val="20"/>
                <w:szCs w:val="20"/>
              </w:rPr>
            </w:pPr>
            <w:r w:rsidRPr="00F91D29">
              <w:rPr>
                <w:rFonts w:ascii="Comic Sans MS" w:hAnsi="Comic Sans MS" w:cs="Arial"/>
                <w:b/>
                <w:color w:val="auto"/>
                <w:sz w:val="20"/>
                <w:szCs w:val="20"/>
              </w:rPr>
              <w:t>Knowing how to assess our progress.</w:t>
            </w:r>
          </w:p>
          <w:p w:rsidR="00942DF9" w:rsidRPr="00F91D29" w:rsidRDefault="00942DF9">
            <w:pPr>
              <w:pStyle w:val="Title"/>
              <w:numPr>
                <w:ilvl w:val="0"/>
                <w:numId w:val="4"/>
              </w:numPr>
              <w:snapToGrid w:val="0"/>
              <w:spacing w:before="0" w:after="0"/>
              <w:rPr>
                <w:rFonts w:ascii="Comic Sans MS" w:hAnsi="Comic Sans MS" w:cs="Arial"/>
                <w:b/>
                <w:color w:val="auto"/>
                <w:sz w:val="20"/>
                <w:szCs w:val="20"/>
              </w:rPr>
            </w:pPr>
            <w:r w:rsidRPr="00F91D29">
              <w:rPr>
                <w:rFonts w:ascii="Comic Sans MS" w:hAnsi="Comic Sans MS" w:cs="Arial"/>
                <w:b/>
                <w:color w:val="auto"/>
                <w:sz w:val="20"/>
                <w:szCs w:val="20"/>
              </w:rPr>
              <w:t>Who will lead PD?</w:t>
            </w:r>
          </w:p>
          <w:p w:rsidR="00942DF9" w:rsidRPr="00F91D29" w:rsidRDefault="00942DF9">
            <w:pPr>
              <w:pStyle w:val="Title"/>
              <w:numPr>
                <w:ilvl w:val="0"/>
                <w:numId w:val="4"/>
              </w:numPr>
              <w:snapToGrid w:val="0"/>
              <w:spacing w:before="0" w:after="0"/>
              <w:rPr>
                <w:rFonts w:ascii="Comic Sans MS" w:hAnsi="Comic Sans MS" w:cs="Arial"/>
                <w:b/>
                <w:color w:val="auto"/>
                <w:sz w:val="20"/>
                <w:szCs w:val="20"/>
              </w:rPr>
            </w:pPr>
            <w:r w:rsidRPr="00F91D29">
              <w:rPr>
                <w:rFonts w:ascii="Comic Sans MS" w:hAnsi="Comic Sans MS" w:cs="Arial"/>
                <w:b/>
                <w:color w:val="auto"/>
                <w:sz w:val="20"/>
                <w:szCs w:val="20"/>
              </w:rPr>
              <w:t>How will we differentiate instruction in large classrooms across all subjects?</w:t>
            </w:r>
          </w:p>
          <w:p w:rsidR="00942DF9" w:rsidRPr="00EC548A" w:rsidRDefault="00942DF9" w:rsidP="00EC548A">
            <w:pPr>
              <w:pStyle w:val="Title"/>
              <w:snapToGrid w:val="0"/>
              <w:spacing w:before="0" w:after="0"/>
              <w:ind w:left="360"/>
              <w:rPr>
                <w:rFonts w:ascii="Comic Sans MS" w:hAnsi="Comic Sans MS" w:cs="Arial"/>
                <w:b/>
                <w:color w:val="008000"/>
                <w:sz w:val="20"/>
                <w:szCs w:val="20"/>
              </w:rPr>
            </w:pPr>
            <w:r>
              <w:rPr>
                <w:rFonts w:ascii="Comic Sans MS" w:hAnsi="Comic Sans MS" w:cs="Arial"/>
                <w:b/>
                <w:color w:val="008000"/>
                <w:sz w:val="20"/>
                <w:szCs w:val="20"/>
              </w:rPr>
              <w:t xml:space="preserve"> </w:t>
            </w:r>
          </w:p>
        </w:tc>
        <w:tc>
          <w:tcPr>
            <w:tcW w:w="8560" w:type="dxa"/>
            <w:tcBorders>
              <w:top w:val="single" w:sz="4" w:space="0" w:color="000000"/>
              <w:left w:val="single" w:sz="4" w:space="0" w:color="000000"/>
              <w:bottom w:val="single" w:sz="4" w:space="0" w:color="000000"/>
              <w:right w:val="single" w:sz="4" w:space="0" w:color="000000"/>
            </w:tcBorders>
          </w:tcPr>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Looking at schedule and arranging adequate time for PD.</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Need PD for data collection.</w:t>
            </w:r>
          </w:p>
          <w:p w:rsidR="00407442" w:rsidRDefault="00407442">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Work with Western Reserve Educational Services to develop professional development program/schedule</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Find the appropriate technology for data collection.</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Two members of team will lead each meeting.</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 xml:space="preserve">PD in the area of differentiated instruction.  </w:t>
            </w:r>
          </w:p>
        </w:tc>
      </w:tr>
    </w:tbl>
    <w:p w:rsidR="00942DF9" w:rsidRDefault="00942DF9">
      <w:bookmarkStart w:id="24" w:name="OLE_LINK16"/>
    </w:p>
    <w:p w:rsidR="006855C4" w:rsidRDefault="006855C4"/>
    <w:p w:rsidR="006855C4" w:rsidRDefault="006855C4"/>
    <w:tbl>
      <w:tblPr>
        <w:tblW w:w="13798" w:type="dxa"/>
        <w:tblInd w:w="-5" w:type="dxa"/>
        <w:tblLayout w:type="fixed"/>
        <w:tblLook w:val="0000"/>
      </w:tblPr>
      <w:tblGrid>
        <w:gridCol w:w="5238"/>
        <w:gridCol w:w="1530"/>
        <w:gridCol w:w="1620"/>
        <w:gridCol w:w="1625"/>
        <w:gridCol w:w="3785"/>
      </w:tblGrid>
      <w:tr w:rsidR="00942DF9" w:rsidTr="00275D55">
        <w:trPr>
          <w:cantSplit/>
        </w:trPr>
        <w:tc>
          <w:tcPr>
            <w:tcW w:w="13798" w:type="dxa"/>
            <w:gridSpan w:val="5"/>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rPr>
            </w:pPr>
            <w:bookmarkStart w:id="25" w:name="OLE_LINK8"/>
            <w:bookmarkEnd w:id="25"/>
            <w:r>
              <w:rPr>
                <w:rFonts w:ascii="Comic Sans MS" w:hAnsi="Comic Sans MS"/>
                <w:b/>
                <w:sz w:val="22"/>
                <w:szCs w:val="22"/>
              </w:rPr>
              <w:lastRenderedPageBreak/>
              <w:t>Performance Indicator 2</w:t>
            </w:r>
          </w:p>
        </w:tc>
      </w:tr>
      <w:tr w:rsidR="00942DF9" w:rsidTr="00275D55">
        <w:trPr>
          <w:cantSplit/>
        </w:trPr>
        <w:tc>
          <w:tcPr>
            <w:tcW w:w="13798" w:type="dxa"/>
            <w:gridSpan w:val="5"/>
            <w:tcBorders>
              <w:top w:val="single" w:sz="4" w:space="0" w:color="000000"/>
              <w:left w:val="single" w:sz="4" w:space="0" w:color="000000"/>
              <w:bottom w:val="single" w:sz="4" w:space="0" w:color="000000"/>
              <w:right w:val="single" w:sz="4" w:space="0" w:color="000000"/>
            </w:tcBorders>
          </w:tcPr>
          <w:p w:rsidR="00942DF9" w:rsidRPr="003C0EDB" w:rsidRDefault="00015A77" w:rsidP="003C0EDB">
            <w:pPr>
              <w:snapToGrid w:val="0"/>
              <w:rPr>
                <w:rFonts w:ascii="Comic Sans MS" w:hAnsi="Comic Sans MS" w:cs="Arial"/>
                <w:b/>
                <w:i/>
                <w:sz w:val="20"/>
                <w:szCs w:val="20"/>
              </w:rPr>
            </w:pPr>
            <w:r w:rsidRPr="003C0EDB">
              <w:rPr>
                <w:rFonts w:ascii="Comic Sans MS" w:hAnsi="Comic Sans MS" w:cs="Arial"/>
                <w:color w:val="000000"/>
                <w:sz w:val="20"/>
                <w:szCs w:val="20"/>
              </w:rPr>
              <w:t>By December 2010, the grant team will develop an implementation plan focusing on lessons and activities developed by the team targeting differentiated instruction and developing 21st century skills related to educational technology integration that meet the needs of all students and support the acquisition of these skills as evidenced by student directed projects and assessment rubrics.</w:t>
            </w:r>
          </w:p>
        </w:tc>
      </w:tr>
      <w:tr w:rsidR="00942DF9" w:rsidTr="00275D55">
        <w:trPr>
          <w:cantSplit/>
        </w:trPr>
        <w:tc>
          <w:tcPr>
            <w:tcW w:w="5238" w:type="dxa"/>
            <w:tcBorders>
              <w:top w:val="single" w:sz="4" w:space="0" w:color="000000"/>
              <w:left w:val="single" w:sz="4" w:space="0" w:color="000000"/>
              <w:bottom w:val="single" w:sz="4" w:space="0" w:color="000000"/>
            </w:tcBorders>
            <w:shd w:val="clear" w:color="auto" w:fill="E0E0E0"/>
          </w:tcPr>
          <w:p w:rsidR="00942DF9" w:rsidRDefault="00942DF9">
            <w:pPr>
              <w:snapToGrid w:val="0"/>
              <w:jc w:val="center"/>
              <w:rPr>
                <w:rFonts w:ascii="Comic Sans MS" w:hAnsi="Comic Sans MS"/>
                <w:b/>
              </w:rPr>
            </w:pPr>
            <w:r>
              <w:rPr>
                <w:rFonts w:ascii="Comic Sans MS" w:hAnsi="Comic Sans MS"/>
                <w:b/>
                <w:sz w:val="22"/>
                <w:szCs w:val="22"/>
              </w:rPr>
              <w:t>Barriers to Performance Indicator 2</w:t>
            </w:r>
          </w:p>
        </w:tc>
        <w:tc>
          <w:tcPr>
            <w:tcW w:w="8560" w:type="dxa"/>
            <w:gridSpan w:val="4"/>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rPr>
            </w:pPr>
            <w:r>
              <w:rPr>
                <w:rFonts w:ascii="Comic Sans MS" w:hAnsi="Comic Sans MS"/>
                <w:b/>
                <w:sz w:val="22"/>
                <w:szCs w:val="22"/>
              </w:rPr>
              <w:t>Ideas to Implement Performance Indicator 2</w:t>
            </w:r>
          </w:p>
        </w:tc>
      </w:tr>
      <w:tr w:rsidR="00942DF9" w:rsidTr="00275D55">
        <w:trPr>
          <w:cantSplit/>
        </w:trPr>
        <w:tc>
          <w:tcPr>
            <w:tcW w:w="5238" w:type="dxa"/>
            <w:tcBorders>
              <w:top w:val="single" w:sz="4" w:space="0" w:color="000000"/>
              <w:left w:val="single" w:sz="4" w:space="0" w:color="000000"/>
              <w:bottom w:val="single" w:sz="4" w:space="0" w:color="000000"/>
            </w:tcBorders>
          </w:tcPr>
          <w:p w:rsidR="00942DF9" w:rsidRDefault="00942DF9" w:rsidP="0083308A">
            <w:pPr>
              <w:pStyle w:val="Title"/>
              <w:snapToGrid w:val="0"/>
              <w:spacing w:before="0" w:after="0"/>
              <w:rPr>
                <w:rFonts w:ascii="Comic Sans MS" w:hAnsi="Comic Sans MS" w:cs="Arial"/>
                <w:b/>
                <w:sz w:val="20"/>
                <w:szCs w:val="20"/>
              </w:rPr>
            </w:pPr>
            <w:bookmarkStart w:id="26" w:name="OLE_LINK10"/>
            <w:bookmarkEnd w:id="26"/>
          </w:p>
          <w:p w:rsidR="00942DF9" w:rsidRDefault="00942DF9" w:rsidP="00EC548A">
            <w:pPr>
              <w:pStyle w:val="Title"/>
              <w:numPr>
                <w:ilvl w:val="0"/>
                <w:numId w:val="10"/>
              </w:numPr>
              <w:spacing w:before="0" w:after="0"/>
              <w:rPr>
                <w:rFonts w:ascii="Comic Sans MS" w:hAnsi="Comic Sans MS" w:cs="Arial"/>
                <w:sz w:val="20"/>
                <w:szCs w:val="20"/>
              </w:rPr>
            </w:pPr>
            <w:r w:rsidRPr="00EC548A">
              <w:rPr>
                <w:rFonts w:ascii="Comic Sans MS" w:hAnsi="Comic Sans MS" w:cs="Arial"/>
                <w:sz w:val="20"/>
                <w:szCs w:val="20"/>
              </w:rPr>
              <w:t>How do we measure student learning outcomes?</w:t>
            </w:r>
          </w:p>
          <w:p w:rsidR="00942DF9" w:rsidRDefault="00942DF9" w:rsidP="00EC548A">
            <w:pPr>
              <w:pStyle w:val="Title"/>
              <w:numPr>
                <w:ilvl w:val="0"/>
                <w:numId w:val="10"/>
              </w:numPr>
              <w:spacing w:before="0" w:after="0"/>
              <w:rPr>
                <w:rFonts w:ascii="Comic Sans MS" w:hAnsi="Comic Sans MS" w:cs="Arial"/>
                <w:sz w:val="20"/>
                <w:szCs w:val="20"/>
              </w:rPr>
            </w:pPr>
            <w:r>
              <w:rPr>
                <w:rFonts w:ascii="Comic Sans MS" w:hAnsi="Comic Sans MS" w:cs="Arial"/>
                <w:sz w:val="20"/>
                <w:szCs w:val="20"/>
              </w:rPr>
              <w:t>What technologies would we need to differentiate for all learners?</w:t>
            </w:r>
          </w:p>
          <w:p w:rsidR="00942DF9" w:rsidRDefault="00942DF9" w:rsidP="00D11697">
            <w:pPr>
              <w:pStyle w:val="Title"/>
              <w:numPr>
                <w:ilvl w:val="0"/>
                <w:numId w:val="10"/>
              </w:numPr>
              <w:spacing w:before="0" w:after="0"/>
              <w:rPr>
                <w:rFonts w:ascii="Comic Sans MS" w:hAnsi="Comic Sans MS" w:cs="Arial"/>
                <w:sz w:val="20"/>
                <w:szCs w:val="20"/>
              </w:rPr>
            </w:pPr>
            <w:r>
              <w:rPr>
                <w:rFonts w:ascii="Comic Sans MS" w:hAnsi="Comic Sans MS" w:cs="Arial"/>
                <w:sz w:val="20"/>
                <w:szCs w:val="20"/>
              </w:rPr>
              <w:t>How will we find time to analyze learner outcomes?</w:t>
            </w:r>
          </w:p>
          <w:p w:rsidR="00942DF9" w:rsidRPr="00DF187B" w:rsidRDefault="00942DF9" w:rsidP="00DF187B">
            <w:pPr>
              <w:pStyle w:val="Title"/>
              <w:numPr>
                <w:ilvl w:val="0"/>
                <w:numId w:val="10"/>
              </w:numPr>
              <w:spacing w:before="0" w:after="0"/>
              <w:rPr>
                <w:rFonts w:ascii="Comic Sans MS" w:hAnsi="Comic Sans MS" w:cs="Arial"/>
                <w:sz w:val="20"/>
                <w:szCs w:val="20"/>
              </w:rPr>
            </w:pPr>
            <w:r>
              <w:rPr>
                <w:rFonts w:ascii="Comic Sans MS" w:hAnsi="Comic Sans MS" w:cs="Arial"/>
                <w:sz w:val="20"/>
                <w:szCs w:val="20"/>
              </w:rPr>
              <w:t xml:space="preserve"> How to effectively implement </w:t>
            </w:r>
            <w:r w:rsidR="004D4144">
              <w:rPr>
                <w:rFonts w:ascii="Comic Sans MS" w:hAnsi="Comic Sans MS" w:cs="Arial"/>
                <w:sz w:val="20"/>
                <w:szCs w:val="20"/>
              </w:rPr>
              <w:t>educational technology</w:t>
            </w:r>
            <w:r>
              <w:rPr>
                <w:rFonts w:ascii="Comic Sans MS" w:hAnsi="Comic Sans MS" w:cs="Arial"/>
                <w:sz w:val="20"/>
                <w:szCs w:val="20"/>
              </w:rPr>
              <w:t xml:space="preserve">? </w:t>
            </w:r>
          </w:p>
        </w:tc>
        <w:tc>
          <w:tcPr>
            <w:tcW w:w="8560" w:type="dxa"/>
            <w:gridSpan w:val="4"/>
            <w:tcBorders>
              <w:top w:val="single" w:sz="4" w:space="0" w:color="000000"/>
              <w:left w:val="single" w:sz="4" w:space="0" w:color="000000"/>
              <w:bottom w:val="single" w:sz="4" w:space="0" w:color="000000"/>
              <w:right w:val="single" w:sz="4" w:space="0" w:color="000000"/>
            </w:tcBorders>
          </w:tcPr>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Utilize county resources to assist and assess student learning outcomes.</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 xml:space="preserve">Utilize PD to become proficient in useful technologies for </w:t>
            </w:r>
            <w:r w:rsidR="004D4144">
              <w:rPr>
                <w:rFonts w:ascii="Comic Sans MS" w:hAnsi="Comic Sans MS"/>
                <w:color w:val="000000"/>
                <w:sz w:val="20"/>
              </w:rPr>
              <w:t>integrating educational technology</w:t>
            </w:r>
          </w:p>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Principal sets aside time for grant team to access student learning outcomes.</w:t>
            </w:r>
          </w:p>
          <w:p w:rsidR="00942DF9" w:rsidRPr="00DF187B" w:rsidRDefault="00942DF9" w:rsidP="00DF187B">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Team grant members collaborate and share ideas, through online wiki’s, and team meetings.</w:t>
            </w:r>
          </w:p>
        </w:tc>
      </w:tr>
      <w:bookmarkEnd w:id="24"/>
      <w:tr w:rsidR="00275D55" w:rsidTr="00275D55">
        <w:trPr>
          <w:cantSplit/>
        </w:trPr>
        <w:tc>
          <w:tcPr>
            <w:tcW w:w="13798" w:type="dxa"/>
            <w:gridSpan w:val="5"/>
            <w:tcBorders>
              <w:top w:val="single" w:sz="4" w:space="0" w:color="000000"/>
              <w:left w:val="single" w:sz="4" w:space="0" w:color="000000"/>
              <w:bottom w:val="single" w:sz="4" w:space="0" w:color="000000"/>
              <w:right w:val="single" w:sz="4" w:space="0" w:color="000000"/>
            </w:tcBorders>
            <w:shd w:val="clear" w:color="auto" w:fill="E0E0E0"/>
          </w:tcPr>
          <w:p w:rsidR="00275D55" w:rsidRDefault="00275D55" w:rsidP="002E3F10">
            <w:pPr>
              <w:snapToGrid w:val="0"/>
              <w:jc w:val="center"/>
              <w:rPr>
                <w:rFonts w:ascii="Comic Sans MS" w:hAnsi="Comic Sans MS"/>
                <w:b/>
                <w:i/>
              </w:rPr>
            </w:pPr>
            <w:r>
              <w:rPr>
                <w:rFonts w:ascii="Comic Sans MS" w:hAnsi="Comic Sans MS"/>
                <w:b/>
                <w:sz w:val="22"/>
                <w:szCs w:val="22"/>
              </w:rPr>
              <w:t xml:space="preserve">Action Steps for Performance Indicators from #1 Big Idea Goal — Collective Action Steps </w:t>
            </w:r>
            <w:r>
              <w:rPr>
                <w:rFonts w:ascii="Comic Sans MS" w:hAnsi="Comic Sans MS"/>
                <w:b/>
                <w:i/>
                <w:sz w:val="22"/>
                <w:szCs w:val="22"/>
              </w:rPr>
              <w:t>(Create more rows in the table as needed.)</w:t>
            </w:r>
          </w:p>
        </w:tc>
      </w:tr>
      <w:tr w:rsidR="00275D55" w:rsidTr="00275D55">
        <w:trPr>
          <w:cantSplit/>
        </w:trPr>
        <w:tc>
          <w:tcPr>
            <w:tcW w:w="6768" w:type="dxa"/>
            <w:gridSpan w:val="2"/>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i/>
              </w:rPr>
            </w:pPr>
            <w:r>
              <w:rPr>
                <w:rFonts w:ascii="Comic Sans MS" w:hAnsi="Comic Sans MS"/>
                <w:b/>
                <w:sz w:val="22"/>
                <w:szCs w:val="22"/>
              </w:rPr>
              <w:br/>
              <w:t xml:space="preserve">Action Steps </w:t>
            </w:r>
            <w:r>
              <w:rPr>
                <w:rFonts w:ascii="Comic Sans MS" w:hAnsi="Comic Sans MS"/>
                <w:sz w:val="22"/>
                <w:szCs w:val="22"/>
              </w:rPr>
              <w:t>(</w:t>
            </w:r>
            <w:r>
              <w:rPr>
                <w:rFonts w:ascii="Comic Sans MS" w:hAnsi="Comic Sans MS"/>
                <w:i/>
                <w:sz w:val="22"/>
                <w:szCs w:val="22"/>
              </w:rPr>
              <w:t>Project Activities)</w:t>
            </w:r>
          </w:p>
        </w:tc>
        <w:tc>
          <w:tcPr>
            <w:tcW w:w="1620" w:type="dxa"/>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b/>
              </w:rPr>
            </w:pPr>
            <w:r>
              <w:rPr>
                <w:rFonts w:ascii="Comic Sans MS" w:hAnsi="Comic Sans MS"/>
                <w:b/>
                <w:sz w:val="22"/>
                <w:szCs w:val="22"/>
              </w:rPr>
              <w:t>Timeline</w:t>
            </w:r>
          </w:p>
          <w:p w:rsidR="00275D55" w:rsidRDefault="00275D55" w:rsidP="002E3F10">
            <w:pPr>
              <w:jc w:val="center"/>
              <w:rPr>
                <w:rFonts w:ascii="Comic Sans MS" w:hAnsi="Comic Sans MS"/>
                <w:b/>
              </w:rPr>
            </w:pPr>
            <w:r>
              <w:rPr>
                <w:rFonts w:ascii="Comic Sans MS" w:hAnsi="Comic Sans MS"/>
                <w:b/>
                <w:sz w:val="22"/>
                <w:szCs w:val="22"/>
              </w:rPr>
              <w:t>(should cover through June 2011)</w:t>
            </w:r>
          </w:p>
        </w:tc>
        <w:tc>
          <w:tcPr>
            <w:tcW w:w="1625" w:type="dxa"/>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b/>
              </w:rPr>
            </w:pPr>
            <w:r>
              <w:rPr>
                <w:rFonts w:ascii="Comic Sans MS" w:hAnsi="Comic Sans MS"/>
                <w:b/>
                <w:sz w:val="22"/>
                <w:szCs w:val="22"/>
              </w:rPr>
              <w:t>Person(s) Responsible</w:t>
            </w:r>
          </w:p>
        </w:tc>
        <w:tc>
          <w:tcPr>
            <w:tcW w:w="378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75D55" w:rsidRDefault="00275D55" w:rsidP="002E3F10">
            <w:pPr>
              <w:snapToGrid w:val="0"/>
              <w:jc w:val="center"/>
              <w:rPr>
                <w:rFonts w:ascii="Comic Sans MS" w:hAnsi="Comic Sans MS"/>
                <w:bCs/>
                <w:color w:val="000000"/>
                <w:sz w:val="20"/>
                <w:szCs w:val="20"/>
              </w:rPr>
            </w:pPr>
            <w:r>
              <w:rPr>
                <w:rFonts w:ascii="Comic Sans MS" w:hAnsi="Comic Sans MS"/>
                <w:b/>
                <w:sz w:val="22"/>
                <w:szCs w:val="22"/>
              </w:rPr>
              <w:t xml:space="preserve">Evidence of Action Step Completed </w:t>
            </w:r>
            <w:r>
              <w:rPr>
                <w:rFonts w:ascii="Comic Sans MS" w:hAnsi="Comic Sans MS"/>
                <w:sz w:val="22"/>
                <w:szCs w:val="22"/>
              </w:rPr>
              <w:t>(</w:t>
            </w:r>
            <w:r>
              <w:rPr>
                <w:rFonts w:ascii="Comic Sans MS" w:hAnsi="Comic Sans MS"/>
                <w:bCs/>
                <w:color w:val="000000"/>
                <w:sz w:val="20"/>
                <w:szCs w:val="20"/>
              </w:rPr>
              <w:t>benchmarking)</w:t>
            </w:r>
          </w:p>
        </w:tc>
      </w:tr>
      <w:tr w:rsidR="00275D55" w:rsidTr="00275D55">
        <w:trPr>
          <w:cantSplit/>
        </w:trPr>
        <w:tc>
          <w:tcPr>
            <w:tcW w:w="6768" w:type="dxa"/>
            <w:gridSpan w:val="2"/>
            <w:tcBorders>
              <w:top w:val="single" w:sz="4" w:space="0" w:color="000000"/>
              <w:left w:val="single" w:sz="4" w:space="0" w:color="000000"/>
              <w:bottom w:val="single" w:sz="4" w:space="0" w:color="000000"/>
            </w:tcBorders>
            <w:shd w:val="clear" w:color="auto" w:fill="E6E6E6"/>
          </w:tcPr>
          <w:p w:rsidR="00275D55" w:rsidRDefault="00275D55" w:rsidP="002E3F10">
            <w:pPr>
              <w:shd w:val="clear" w:color="auto" w:fill="E6E6E6"/>
              <w:snapToGrid w:val="0"/>
              <w:rPr>
                <w:rFonts w:ascii="Comic Sans MS" w:hAnsi="Comic Sans MS"/>
                <w:b/>
                <w:bCs/>
                <w:i/>
                <w:color w:val="000000"/>
                <w:sz w:val="20"/>
                <w:szCs w:val="20"/>
              </w:rPr>
            </w:pPr>
            <w:r>
              <w:rPr>
                <w:rFonts w:ascii="Comic Sans MS" w:hAnsi="Comic Sans MS"/>
                <w:b/>
                <w:bCs/>
                <w:i/>
                <w:color w:val="000000"/>
                <w:sz w:val="20"/>
                <w:szCs w:val="20"/>
              </w:rPr>
              <w:t>Set Priorities based on Performance Indicator timeline!</w:t>
            </w:r>
          </w:p>
          <w:p w:rsidR="00275D55" w:rsidRDefault="00275D55" w:rsidP="002E3F10">
            <w:pPr>
              <w:shd w:val="clear" w:color="auto" w:fill="E6E6E6"/>
              <w:rPr>
                <w:rFonts w:ascii="Comic Sans MS" w:hAnsi="Comic Sans MS"/>
                <w:bCs/>
                <w:color w:val="000000"/>
                <w:sz w:val="20"/>
                <w:szCs w:val="20"/>
              </w:rPr>
            </w:pPr>
          </w:p>
        </w:tc>
        <w:tc>
          <w:tcPr>
            <w:tcW w:w="1620" w:type="dxa"/>
            <w:tcBorders>
              <w:top w:val="single" w:sz="4" w:space="0" w:color="000000"/>
              <w:left w:val="single" w:sz="4" w:space="0" w:color="000000"/>
              <w:bottom w:val="single" w:sz="4" w:space="0" w:color="000000"/>
            </w:tcBorders>
            <w:shd w:val="clear" w:color="auto" w:fill="E6E6E6"/>
          </w:tcPr>
          <w:p w:rsidR="00275D55" w:rsidRDefault="00275D55" w:rsidP="002E3F10">
            <w:pPr>
              <w:shd w:val="clear" w:color="auto" w:fill="E6E6E6"/>
              <w:snapToGrid w:val="0"/>
              <w:rPr>
                <w:rFonts w:ascii="Comic Sans MS" w:hAnsi="Comic Sans MS"/>
                <w:b/>
                <w:bCs/>
                <w:color w:val="000000"/>
                <w:sz w:val="20"/>
                <w:szCs w:val="20"/>
              </w:rPr>
            </w:pPr>
          </w:p>
        </w:tc>
        <w:tc>
          <w:tcPr>
            <w:tcW w:w="1625" w:type="dxa"/>
            <w:tcBorders>
              <w:top w:val="single" w:sz="4" w:space="0" w:color="000000"/>
              <w:left w:val="single" w:sz="4" w:space="0" w:color="000000"/>
              <w:bottom w:val="single" w:sz="4" w:space="0" w:color="000000"/>
            </w:tcBorders>
            <w:shd w:val="clear" w:color="auto" w:fill="E6E6E6"/>
          </w:tcPr>
          <w:p w:rsidR="00275D55" w:rsidRDefault="00275D55" w:rsidP="002E3F10">
            <w:pPr>
              <w:pStyle w:val="Title"/>
              <w:shd w:val="clear" w:color="auto" w:fill="E6E6E6"/>
              <w:snapToGrid w:val="0"/>
              <w:spacing w:before="0" w:after="0"/>
              <w:rPr>
                <w:rFonts w:ascii="Comic Sans MS" w:hAnsi="Comic Sans MS" w:cs="Arial"/>
                <w:sz w:val="20"/>
                <w:szCs w:val="20"/>
              </w:rPr>
            </w:pPr>
          </w:p>
        </w:tc>
        <w:tc>
          <w:tcPr>
            <w:tcW w:w="3785" w:type="dxa"/>
            <w:tcBorders>
              <w:top w:val="single" w:sz="4" w:space="0" w:color="000000"/>
              <w:left w:val="single" w:sz="4" w:space="0" w:color="000000"/>
              <w:bottom w:val="single" w:sz="4" w:space="0" w:color="000000"/>
              <w:right w:val="single" w:sz="4" w:space="0" w:color="000000"/>
            </w:tcBorders>
            <w:shd w:val="clear" w:color="auto" w:fill="E6E6E6"/>
          </w:tcPr>
          <w:p w:rsidR="00275D55" w:rsidRPr="00DF187B" w:rsidRDefault="00275D55" w:rsidP="002E3F10">
            <w:pPr>
              <w:shd w:val="clear" w:color="auto" w:fill="E6E6E6"/>
              <w:snapToGrid w:val="0"/>
              <w:rPr>
                <w:rFonts w:ascii="Comic Sans MS" w:hAnsi="Comic Sans MS"/>
                <w:b/>
                <w:bCs/>
                <w:i/>
                <w:color w:val="000000"/>
                <w:sz w:val="20"/>
                <w:szCs w:val="20"/>
              </w:rPr>
            </w:pPr>
            <w:r>
              <w:rPr>
                <w:rFonts w:ascii="Comic Sans MS" w:hAnsi="Comic Sans MS"/>
                <w:b/>
                <w:bCs/>
                <w:i/>
                <w:color w:val="000000"/>
                <w:sz w:val="20"/>
                <w:szCs w:val="20"/>
              </w:rPr>
              <w:t>What data will you need to collect here to show evidence of each step?</w:t>
            </w:r>
          </w:p>
        </w:tc>
      </w:tr>
      <w:tr w:rsidR="00275D55" w:rsidTr="00275D55">
        <w:trPr>
          <w:cantSplit/>
        </w:trPr>
        <w:tc>
          <w:tcPr>
            <w:tcW w:w="6768" w:type="dxa"/>
            <w:gridSpan w:val="2"/>
            <w:tcBorders>
              <w:top w:val="single" w:sz="4" w:space="0" w:color="000000"/>
              <w:left w:val="single" w:sz="4" w:space="0" w:color="000000"/>
              <w:bottom w:val="single" w:sz="4" w:space="0" w:color="000000"/>
            </w:tcBorders>
          </w:tcPr>
          <w:p w:rsidR="00275D55" w:rsidRPr="003C0EDB" w:rsidRDefault="00275D55" w:rsidP="002E3F10">
            <w:pPr>
              <w:snapToGrid w:val="0"/>
              <w:rPr>
                <w:rFonts w:ascii="Comic Sans MS" w:hAnsi="Comic Sans MS"/>
                <w:bCs/>
                <w:color w:val="000000"/>
                <w:sz w:val="20"/>
                <w:szCs w:val="20"/>
              </w:rPr>
            </w:pPr>
            <w:r>
              <w:rPr>
                <w:sz w:val="20"/>
                <w:szCs w:val="20"/>
              </w:rPr>
              <w:t xml:space="preserve"> </w:t>
            </w:r>
            <w:r w:rsidRPr="003C0EDB">
              <w:rPr>
                <w:rFonts w:ascii="Comic Sans MS" w:hAnsi="Comic Sans MS" w:cs="Arial"/>
                <w:color w:val="000000"/>
                <w:sz w:val="20"/>
                <w:szCs w:val="20"/>
              </w:rPr>
              <w:t>Grant team members will be involved in professional development for implementation of the action plan.  The team will meet continuously in face to face, online and asynchronous meetings as evidenced by teacher journals reflecting on project progress.</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 xml:space="preserve">Initiated </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May 2010</w:t>
            </w:r>
          </w:p>
        </w:tc>
        <w:tc>
          <w:tcPr>
            <w:tcW w:w="1625" w:type="dxa"/>
            <w:tcBorders>
              <w:top w:val="single" w:sz="4" w:space="0" w:color="000000"/>
              <w:left w:val="single" w:sz="4" w:space="0" w:color="000000"/>
              <w:bottom w:val="single" w:sz="4" w:space="0" w:color="000000"/>
            </w:tcBorders>
          </w:tcPr>
          <w:p w:rsidR="00275D55" w:rsidRDefault="00275D55" w:rsidP="002E3F10">
            <w:pPr>
              <w:pStyle w:val="Default"/>
              <w:rPr>
                <w:sz w:val="20"/>
                <w:szCs w:val="20"/>
              </w:rPr>
            </w:pPr>
            <w:r>
              <w:rPr>
                <w:sz w:val="20"/>
                <w:szCs w:val="20"/>
              </w:rPr>
              <w:t>Grant team</w:t>
            </w:r>
          </w:p>
          <w:p w:rsidR="00275D55" w:rsidRDefault="00275D55" w:rsidP="002E3F10">
            <w:pPr>
              <w:pStyle w:val="Default"/>
              <w:rPr>
                <w:sz w:val="20"/>
                <w:szCs w:val="20"/>
              </w:rPr>
            </w:pPr>
            <w:r>
              <w:rPr>
                <w:sz w:val="20"/>
                <w:szCs w:val="20"/>
              </w:rPr>
              <w:t>Principal</w:t>
            </w:r>
          </w:p>
          <w:p w:rsidR="00275D55" w:rsidRDefault="00275D55" w:rsidP="002E3F10">
            <w:pPr>
              <w:pStyle w:val="Default"/>
              <w:rPr>
                <w:sz w:val="20"/>
                <w:szCs w:val="20"/>
              </w:rPr>
            </w:pPr>
          </w:p>
          <w:p w:rsidR="00275D55" w:rsidRDefault="00275D55" w:rsidP="002E3F10">
            <w:pPr>
              <w:pStyle w:val="Default"/>
              <w:rPr>
                <w:sz w:val="20"/>
                <w:szCs w:val="20"/>
              </w:rPr>
            </w:pPr>
            <w:r>
              <w:rPr>
                <w:sz w:val="20"/>
                <w:szCs w:val="20"/>
              </w:rPr>
              <w:t xml:space="preserve">Coach develops the wiki. </w:t>
            </w:r>
          </w:p>
          <w:p w:rsidR="00275D55" w:rsidRDefault="00275D55" w:rsidP="002E3F10">
            <w:pPr>
              <w:pStyle w:val="Default"/>
              <w:rPr>
                <w:sz w:val="20"/>
                <w:szCs w:val="20"/>
              </w:rPr>
            </w:pPr>
            <w:r>
              <w:rPr>
                <w:sz w:val="20"/>
                <w:szCs w:val="20"/>
              </w:rPr>
              <w:t xml:space="preserve">Team uses wiki for communication and sharing. </w:t>
            </w:r>
          </w:p>
        </w:tc>
        <w:tc>
          <w:tcPr>
            <w:tcW w:w="3785" w:type="dxa"/>
            <w:tcBorders>
              <w:top w:val="single" w:sz="4" w:space="0" w:color="000000"/>
              <w:left w:val="single" w:sz="4" w:space="0" w:color="000000"/>
              <w:bottom w:val="single" w:sz="4" w:space="0" w:color="000000"/>
              <w:right w:val="single" w:sz="4" w:space="0" w:color="000000"/>
            </w:tcBorders>
          </w:tcPr>
          <w:p w:rsidR="00275D55" w:rsidRDefault="00275D55" w:rsidP="002E3F10">
            <w:pPr>
              <w:pStyle w:val="Default"/>
              <w:rPr>
                <w:sz w:val="20"/>
                <w:szCs w:val="20"/>
              </w:rPr>
            </w:pPr>
            <w:r>
              <w:rPr>
                <w:b/>
                <w:bCs/>
                <w:sz w:val="20"/>
                <w:szCs w:val="20"/>
              </w:rPr>
              <w:t xml:space="preserve">Professional development times are scheduled and meeting notes are kept. A wiki is developed to track the meetings, post the minutes and allow for team members to communicate. </w:t>
            </w:r>
          </w:p>
        </w:tc>
      </w:tr>
      <w:tr w:rsidR="00275D55" w:rsidTr="00275D55">
        <w:trPr>
          <w:cantSplit/>
        </w:trPr>
        <w:tc>
          <w:tcPr>
            <w:tcW w:w="6768" w:type="dxa"/>
            <w:gridSpan w:val="2"/>
            <w:tcBorders>
              <w:top w:val="single" w:sz="4" w:space="0" w:color="000000"/>
              <w:left w:val="single" w:sz="4" w:space="0" w:color="000000"/>
              <w:bottom w:val="single" w:sz="4" w:space="0" w:color="000000"/>
            </w:tcBorders>
          </w:tcPr>
          <w:p w:rsidR="00275D55" w:rsidRPr="003C0EDB" w:rsidRDefault="00275D55" w:rsidP="002E3F10">
            <w:pPr>
              <w:snapToGrid w:val="0"/>
              <w:rPr>
                <w:rFonts w:ascii="Comic Sans MS" w:hAnsi="Comic Sans MS"/>
                <w:bCs/>
                <w:color w:val="000000"/>
                <w:sz w:val="20"/>
                <w:szCs w:val="20"/>
              </w:rPr>
            </w:pPr>
            <w:r w:rsidRPr="003C0EDB">
              <w:rPr>
                <w:rFonts w:ascii="Comic Sans MS" w:hAnsi="Comic Sans MS" w:cs="Arial"/>
                <w:color w:val="000000"/>
                <w:sz w:val="20"/>
                <w:szCs w:val="20"/>
              </w:rPr>
              <w:lastRenderedPageBreak/>
              <w:t>Team meets with Western Reserve Educational Services to establish an effective professional development program focusing on educational technology integration related to the action plan.  The team collaborates to determine technologies and accompanying professional development that best supports project- based learning, critical thinking, differentiated instruction, and problem solving skills as evidenced by creation of an initial comprehensive schedule of professional development tied to the grant team action plan with an appropriate implementation plan throughout the grant term</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October 2010 thru June 2011</w:t>
            </w:r>
          </w:p>
        </w:tc>
        <w:tc>
          <w:tcPr>
            <w:tcW w:w="1625"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Tech Coach</w:t>
            </w:r>
          </w:p>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Grant team</w:t>
            </w:r>
          </w:p>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schedules Ed Tech agency</w:t>
            </w:r>
          </w:p>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Administrator for release time</w:t>
            </w:r>
          </w:p>
        </w:tc>
        <w:tc>
          <w:tcPr>
            <w:tcW w:w="3785" w:type="dxa"/>
            <w:tcBorders>
              <w:top w:val="single" w:sz="4" w:space="0" w:color="000000"/>
              <w:left w:val="single" w:sz="4" w:space="0" w:color="000000"/>
              <w:bottom w:val="single" w:sz="4" w:space="0" w:color="000000"/>
              <w:right w:val="single" w:sz="4" w:space="0" w:color="000000"/>
            </w:tcBorders>
          </w:tcPr>
          <w:p w:rsidR="00275D55" w:rsidRDefault="00275D55" w:rsidP="002E3F10">
            <w:pPr>
              <w:pStyle w:val="Default"/>
              <w:rPr>
                <w:b/>
                <w:bCs/>
                <w:sz w:val="20"/>
                <w:szCs w:val="20"/>
              </w:rPr>
            </w:pPr>
            <w:r>
              <w:rPr>
                <w:b/>
                <w:bCs/>
                <w:sz w:val="20"/>
                <w:szCs w:val="20"/>
              </w:rPr>
              <w:t>Team meets with Western Reserve Educational Services</w:t>
            </w:r>
          </w:p>
          <w:p w:rsidR="00275D55" w:rsidRDefault="00275D55" w:rsidP="002E3F10">
            <w:pPr>
              <w:pStyle w:val="Default"/>
              <w:rPr>
                <w:b/>
                <w:bCs/>
                <w:sz w:val="20"/>
                <w:szCs w:val="20"/>
              </w:rPr>
            </w:pPr>
            <w:r>
              <w:rPr>
                <w:b/>
                <w:bCs/>
                <w:sz w:val="20"/>
                <w:szCs w:val="20"/>
              </w:rPr>
              <w:t>Develop schedule for the implementation of the professional development program</w:t>
            </w:r>
          </w:p>
          <w:p w:rsidR="00275D55" w:rsidRDefault="00275D55" w:rsidP="002E3F10">
            <w:pPr>
              <w:pStyle w:val="Default"/>
              <w:rPr>
                <w:sz w:val="20"/>
                <w:szCs w:val="20"/>
              </w:rPr>
            </w:pPr>
            <w:r>
              <w:rPr>
                <w:b/>
                <w:bCs/>
                <w:sz w:val="20"/>
                <w:szCs w:val="20"/>
              </w:rPr>
              <w:t xml:space="preserve">Finalize program and order technology </w:t>
            </w:r>
          </w:p>
        </w:tc>
      </w:tr>
      <w:tr w:rsidR="00275D55" w:rsidTr="00275D55">
        <w:trPr>
          <w:cantSplit/>
        </w:trPr>
        <w:tc>
          <w:tcPr>
            <w:tcW w:w="6768" w:type="dxa"/>
            <w:gridSpan w:val="2"/>
            <w:tcBorders>
              <w:top w:val="single" w:sz="4" w:space="0" w:color="000000"/>
              <w:left w:val="single" w:sz="4" w:space="0" w:color="000000"/>
              <w:bottom w:val="single" w:sz="4" w:space="0" w:color="000000"/>
            </w:tcBorders>
          </w:tcPr>
          <w:p w:rsidR="00275D55" w:rsidRPr="003C0EDB" w:rsidRDefault="00275D55" w:rsidP="002E3F10">
            <w:pPr>
              <w:snapToGrid w:val="0"/>
              <w:rPr>
                <w:rFonts w:ascii="Comic Sans MS" w:hAnsi="Comic Sans MS"/>
                <w:bCs/>
                <w:color w:val="000000"/>
                <w:sz w:val="20"/>
                <w:szCs w:val="20"/>
              </w:rPr>
            </w:pPr>
            <w:r w:rsidRPr="003C0EDB">
              <w:rPr>
                <w:rFonts w:ascii="Comic Sans MS" w:hAnsi="Comic Sans MS" w:cs="Arial"/>
                <w:color w:val="000000"/>
                <w:sz w:val="20"/>
                <w:szCs w:val="20"/>
              </w:rPr>
              <w:t>Teachers begin to teach critical thinking and problem solving skills in lessons to prepare the project based learning unit as evidenced by facilitation of lessons and assessment of student comprehension/learning  </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Initiated</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September 2010 thru June 2011</w:t>
            </w:r>
          </w:p>
        </w:tc>
        <w:tc>
          <w:tcPr>
            <w:tcW w:w="1625" w:type="dxa"/>
            <w:tcBorders>
              <w:top w:val="single" w:sz="4" w:space="0" w:color="000000"/>
              <w:left w:val="single" w:sz="4" w:space="0" w:color="000000"/>
              <w:bottom w:val="single" w:sz="4" w:space="0" w:color="000000"/>
            </w:tcBorders>
          </w:tcPr>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 xml:space="preserve">Coach will schedule </w:t>
            </w:r>
          </w:p>
          <w:p w:rsidR="00275D55" w:rsidRDefault="00275D55" w:rsidP="002E3F10">
            <w:pPr>
              <w:pStyle w:val="Header"/>
              <w:tabs>
                <w:tab w:val="left" w:pos="720"/>
              </w:tabs>
              <w:snapToGrid w:val="0"/>
              <w:spacing w:before="0" w:after="0"/>
              <w:rPr>
                <w:rFonts w:ascii="Comic Sans MS" w:hAnsi="Comic Sans MS" w:cs="Arial"/>
                <w:sz w:val="20"/>
                <w:szCs w:val="20"/>
              </w:rPr>
            </w:pPr>
          </w:p>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The grant team plans and implements the PD</w:t>
            </w:r>
          </w:p>
        </w:tc>
        <w:tc>
          <w:tcPr>
            <w:tcW w:w="3785" w:type="dxa"/>
            <w:tcBorders>
              <w:top w:val="single" w:sz="4" w:space="0" w:color="000000"/>
              <w:left w:val="single" w:sz="4" w:space="0" w:color="000000"/>
              <w:bottom w:val="single" w:sz="4" w:space="0" w:color="000000"/>
              <w:right w:val="single" w:sz="4" w:space="0" w:color="000000"/>
            </w:tcBorders>
          </w:tcPr>
          <w:p w:rsidR="00275D55" w:rsidRDefault="00275D55" w:rsidP="002E3F10">
            <w:pPr>
              <w:pStyle w:val="Default"/>
              <w:rPr>
                <w:b/>
                <w:bCs/>
                <w:sz w:val="20"/>
                <w:szCs w:val="20"/>
              </w:rPr>
            </w:pPr>
            <w:r>
              <w:rPr>
                <w:b/>
                <w:bCs/>
                <w:sz w:val="20"/>
                <w:szCs w:val="20"/>
              </w:rPr>
              <w:t>PD person is identified and dates and times are set</w:t>
            </w:r>
          </w:p>
          <w:p w:rsidR="00275D55" w:rsidRDefault="00275D55" w:rsidP="002E3F10">
            <w:pPr>
              <w:pStyle w:val="Default"/>
              <w:rPr>
                <w:b/>
                <w:bCs/>
                <w:sz w:val="20"/>
                <w:szCs w:val="20"/>
              </w:rPr>
            </w:pPr>
          </w:p>
          <w:p w:rsidR="00275D55" w:rsidRDefault="00275D55" w:rsidP="002E3F10">
            <w:pPr>
              <w:pStyle w:val="Default"/>
              <w:rPr>
                <w:sz w:val="20"/>
                <w:szCs w:val="20"/>
              </w:rPr>
            </w:pPr>
            <w:r>
              <w:rPr>
                <w:b/>
                <w:bCs/>
                <w:sz w:val="20"/>
                <w:szCs w:val="20"/>
              </w:rPr>
              <w:t>Team members begin to collaborate online with Wiki.</w:t>
            </w:r>
          </w:p>
        </w:tc>
      </w:tr>
      <w:tr w:rsidR="00275D55" w:rsidTr="00275D55">
        <w:trPr>
          <w:cantSplit/>
        </w:trPr>
        <w:tc>
          <w:tcPr>
            <w:tcW w:w="6768" w:type="dxa"/>
            <w:gridSpan w:val="2"/>
            <w:tcBorders>
              <w:top w:val="single" w:sz="4" w:space="0" w:color="000000"/>
              <w:left w:val="single" w:sz="4" w:space="0" w:color="000000"/>
              <w:bottom w:val="single" w:sz="4" w:space="0" w:color="000000"/>
            </w:tcBorders>
          </w:tcPr>
          <w:p w:rsidR="00275D55" w:rsidRPr="003C0EDB" w:rsidRDefault="00275D55" w:rsidP="002E3F10">
            <w:pPr>
              <w:tabs>
                <w:tab w:val="left" w:pos="840"/>
              </w:tabs>
              <w:snapToGrid w:val="0"/>
              <w:rPr>
                <w:rFonts w:ascii="Comic Sans MS" w:hAnsi="Comic Sans MS" w:cs="Arial"/>
                <w:sz w:val="20"/>
                <w:szCs w:val="20"/>
              </w:rPr>
            </w:pPr>
            <w:r w:rsidRPr="003C0EDB">
              <w:rPr>
                <w:rFonts w:ascii="Comic Sans MS" w:hAnsi="Comic Sans MS" w:cs="Arial"/>
                <w:color w:val="000000"/>
                <w:sz w:val="20"/>
                <w:szCs w:val="20"/>
              </w:rPr>
              <w:t>Teachers begin to integrate different technologies into existing lessons and teach students how to use the technology as evidenced by a teacher created rubric measuring effective integration strategies  </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December</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2010 thru June 2011</w:t>
            </w:r>
          </w:p>
        </w:tc>
        <w:tc>
          <w:tcPr>
            <w:tcW w:w="1625"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color w:val="000000"/>
                <w:sz w:val="20"/>
                <w:szCs w:val="20"/>
              </w:rPr>
            </w:pPr>
            <w:r>
              <w:rPr>
                <w:rFonts w:ascii="Comic Sans MS" w:hAnsi="Comic Sans MS"/>
                <w:color w:val="000000"/>
                <w:sz w:val="20"/>
                <w:szCs w:val="20"/>
              </w:rPr>
              <w:t>Individual teachers</w:t>
            </w:r>
          </w:p>
          <w:p w:rsidR="00275D55" w:rsidRDefault="00275D55" w:rsidP="002E3F10">
            <w:pPr>
              <w:shd w:val="clear" w:color="auto" w:fill="FFFFFF"/>
              <w:snapToGrid w:val="0"/>
              <w:rPr>
                <w:rFonts w:ascii="Comic Sans MS" w:hAnsi="Comic Sans MS"/>
                <w:color w:val="000000"/>
                <w:sz w:val="20"/>
                <w:szCs w:val="20"/>
              </w:rPr>
            </w:pPr>
            <w:r>
              <w:rPr>
                <w:rFonts w:ascii="Comic Sans MS" w:hAnsi="Comic Sans MS"/>
                <w:color w:val="000000"/>
                <w:sz w:val="20"/>
                <w:szCs w:val="20"/>
              </w:rPr>
              <w:t xml:space="preserve">Tech coordinator </w:t>
            </w:r>
          </w:p>
        </w:tc>
        <w:tc>
          <w:tcPr>
            <w:tcW w:w="3785" w:type="dxa"/>
            <w:tcBorders>
              <w:top w:val="single" w:sz="4" w:space="0" w:color="000000"/>
              <w:left w:val="single" w:sz="4" w:space="0" w:color="000000"/>
              <w:bottom w:val="single" w:sz="4" w:space="0" w:color="000000"/>
              <w:right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PD is discussed on wiki and shared.</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Reflections of lessons will be shared on wiki.</w:t>
            </w:r>
          </w:p>
          <w:p w:rsidR="00275D55" w:rsidRDefault="00275D55" w:rsidP="002E3F10">
            <w:pPr>
              <w:shd w:val="clear" w:color="auto" w:fill="FFFFFF"/>
              <w:rPr>
                <w:rFonts w:ascii="Comic Sans MS" w:hAnsi="Comic Sans MS"/>
                <w:b/>
                <w:bCs/>
                <w:color w:val="000000"/>
                <w:sz w:val="20"/>
                <w:szCs w:val="20"/>
              </w:rPr>
            </w:pPr>
          </w:p>
        </w:tc>
      </w:tr>
    </w:tbl>
    <w:p w:rsidR="00942DF9" w:rsidRDefault="00942DF9">
      <w:pPr>
        <w:pageBreakBefore/>
      </w:pPr>
    </w:p>
    <w:tbl>
      <w:tblPr>
        <w:tblW w:w="0" w:type="auto"/>
        <w:tblInd w:w="-5" w:type="dxa"/>
        <w:tblLayout w:type="fixed"/>
        <w:tblLook w:val="0000"/>
      </w:tblPr>
      <w:tblGrid>
        <w:gridCol w:w="5238"/>
        <w:gridCol w:w="8560"/>
      </w:tblGrid>
      <w:tr w:rsidR="00275D55" w:rsidTr="002E3F10">
        <w:trPr>
          <w:cantSplit/>
        </w:trPr>
        <w:tc>
          <w:tcPr>
            <w:tcW w:w="5238" w:type="dxa"/>
            <w:tcBorders>
              <w:top w:val="single" w:sz="4" w:space="0" w:color="000000"/>
              <w:left w:val="single" w:sz="4" w:space="0" w:color="000000"/>
              <w:bottom w:val="single" w:sz="4" w:space="0" w:color="000000"/>
            </w:tcBorders>
            <w:shd w:val="clear" w:color="auto" w:fill="E0E0E0"/>
          </w:tcPr>
          <w:p w:rsidR="00275D55" w:rsidRDefault="00275D55" w:rsidP="002E3F10">
            <w:pPr>
              <w:snapToGrid w:val="0"/>
              <w:jc w:val="center"/>
              <w:rPr>
                <w:rFonts w:ascii="Comic Sans MS" w:hAnsi="Comic Sans MS"/>
                <w:b/>
                <w:i/>
              </w:rPr>
            </w:pPr>
            <w:bookmarkStart w:id="27" w:name="OLE_LINK18"/>
            <w:bookmarkStart w:id="28" w:name="OLE_LINK25"/>
            <w:r>
              <w:rPr>
                <w:rFonts w:ascii="Comic Sans MS" w:hAnsi="Comic Sans MS"/>
                <w:b/>
                <w:sz w:val="22"/>
                <w:szCs w:val="22"/>
              </w:rPr>
              <w:t xml:space="preserve">Resources Needed </w:t>
            </w:r>
            <w:bookmarkStart w:id="29" w:name="OLE_LINK14"/>
            <w:r>
              <w:rPr>
                <w:rFonts w:ascii="Comic Sans MS" w:hAnsi="Comic Sans MS"/>
                <w:b/>
                <w:i/>
                <w:sz w:val="22"/>
                <w:szCs w:val="22"/>
              </w:rPr>
              <w:t>(List resources needed for your #1 Big Idea Goal.)</w:t>
            </w:r>
            <w:bookmarkEnd w:id="28"/>
            <w:bookmarkEnd w:id="29"/>
          </w:p>
        </w:tc>
        <w:tc>
          <w:tcPr>
            <w:tcW w:w="8560" w:type="dxa"/>
            <w:tcBorders>
              <w:top w:val="single" w:sz="4" w:space="0" w:color="000000"/>
              <w:left w:val="single" w:sz="4" w:space="0" w:color="000000"/>
              <w:bottom w:val="single" w:sz="4" w:space="0" w:color="000000"/>
              <w:right w:val="single" w:sz="4" w:space="0" w:color="000000"/>
            </w:tcBorders>
            <w:shd w:val="clear" w:color="auto" w:fill="E0E0E0"/>
          </w:tcPr>
          <w:p w:rsidR="00275D55" w:rsidRDefault="00275D55" w:rsidP="002E3F10">
            <w:pPr>
              <w:snapToGrid w:val="0"/>
              <w:jc w:val="center"/>
              <w:rPr>
                <w:rFonts w:ascii="Comic Sans MS" w:hAnsi="Comic Sans MS"/>
                <w:b/>
                <w:i/>
              </w:rPr>
            </w:pPr>
            <w:r>
              <w:rPr>
                <w:rFonts w:ascii="Comic Sans MS" w:hAnsi="Comic Sans MS"/>
                <w:b/>
                <w:sz w:val="22"/>
                <w:szCs w:val="22"/>
              </w:rPr>
              <w:t xml:space="preserve">Professional Development (Learning) Needed </w:t>
            </w:r>
            <w:r>
              <w:rPr>
                <w:rFonts w:ascii="Comic Sans MS" w:hAnsi="Comic Sans MS"/>
                <w:b/>
                <w:i/>
                <w:sz w:val="22"/>
                <w:szCs w:val="22"/>
              </w:rPr>
              <w:t>(List Professional Development needed for your #1 Big Idea Goal.)</w:t>
            </w:r>
          </w:p>
        </w:tc>
      </w:tr>
      <w:tr w:rsidR="00275D55" w:rsidTr="002E3F10">
        <w:trPr>
          <w:cantSplit/>
        </w:trPr>
        <w:tc>
          <w:tcPr>
            <w:tcW w:w="5238" w:type="dxa"/>
            <w:tcBorders>
              <w:top w:val="single" w:sz="4" w:space="0" w:color="000000"/>
              <w:left w:val="single" w:sz="4" w:space="0" w:color="000000"/>
              <w:bottom w:val="single" w:sz="4" w:space="0" w:color="000000"/>
            </w:tcBorders>
          </w:tcPr>
          <w:p w:rsidR="00275D55"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Time</w:t>
            </w:r>
          </w:p>
          <w:p w:rsidR="00275D55"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Technology for data collection</w:t>
            </w:r>
          </w:p>
          <w:p w:rsidR="00275D55"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Collaborative environments</w:t>
            </w:r>
          </w:p>
          <w:p w:rsidR="00275D55"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Access to technology in class and in the field</w:t>
            </w:r>
          </w:p>
          <w:p w:rsidR="00275D55"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Social networking</w:t>
            </w:r>
          </w:p>
          <w:p w:rsidR="00275D55" w:rsidRPr="00DF187B" w:rsidRDefault="00275D55" w:rsidP="002E3F10">
            <w:pPr>
              <w:numPr>
                <w:ilvl w:val="0"/>
                <w:numId w:val="7"/>
              </w:numPr>
              <w:shd w:val="clear" w:color="auto" w:fill="FFFFFF"/>
              <w:snapToGrid w:val="0"/>
              <w:rPr>
                <w:rFonts w:ascii="Comic Sans MS" w:hAnsi="Comic Sans MS"/>
                <w:b/>
                <w:color w:val="000000"/>
                <w:sz w:val="20"/>
                <w:szCs w:val="20"/>
              </w:rPr>
            </w:pPr>
            <w:r>
              <w:rPr>
                <w:rFonts w:ascii="Comic Sans MS" w:hAnsi="Comic Sans MS"/>
                <w:b/>
                <w:color w:val="000000"/>
                <w:sz w:val="20"/>
                <w:szCs w:val="20"/>
              </w:rPr>
              <w:t>Technology for collaborating and communicating</w:t>
            </w:r>
          </w:p>
        </w:tc>
        <w:tc>
          <w:tcPr>
            <w:tcW w:w="8560" w:type="dxa"/>
            <w:tcBorders>
              <w:top w:val="single" w:sz="4" w:space="0" w:color="000000"/>
              <w:left w:val="single" w:sz="4" w:space="0" w:color="000000"/>
              <w:bottom w:val="single" w:sz="4" w:space="0" w:color="000000"/>
              <w:right w:val="single" w:sz="4" w:space="0" w:color="000000"/>
            </w:tcBorders>
          </w:tcPr>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Data Collection</w:t>
            </w:r>
          </w:p>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Differentiated instruction</w:t>
            </w:r>
          </w:p>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Effective educational technology integration</w:t>
            </w:r>
          </w:p>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Developing rubrics to measure technology integration success</w:t>
            </w:r>
          </w:p>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Developing online resources</w:t>
            </w:r>
          </w:p>
          <w:p w:rsidR="00275D55" w:rsidRDefault="00275D55" w:rsidP="002E3F10">
            <w:pPr>
              <w:pStyle w:val="Header"/>
              <w:numPr>
                <w:ilvl w:val="0"/>
                <w:numId w:val="7"/>
              </w:numPr>
              <w:tabs>
                <w:tab w:val="left" w:pos="720"/>
              </w:tabs>
              <w:snapToGrid w:val="0"/>
              <w:spacing w:before="0" w:after="0"/>
              <w:rPr>
                <w:rFonts w:ascii="Comic Sans MS" w:hAnsi="Comic Sans MS"/>
                <w:bCs/>
                <w:sz w:val="20"/>
                <w:szCs w:val="20"/>
              </w:rPr>
            </w:pPr>
            <w:r>
              <w:rPr>
                <w:rFonts w:ascii="Comic Sans MS" w:hAnsi="Comic Sans MS"/>
                <w:bCs/>
                <w:sz w:val="20"/>
                <w:szCs w:val="20"/>
              </w:rPr>
              <w:t>Collaborating online</w:t>
            </w:r>
          </w:p>
        </w:tc>
      </w:tr>
    </w:tbl>
    <w:p w:rsidR="00942DF9" w:rsidRDefault="00942DF9"/>
    <w:p w:rsidR="00942DF9" w:rsidRDefault="00942DF9">
      <w:pPr>
        <w:rPr>
          <w:rFonts w:ascii="Comic Sans MS" w:hAnsi="Comic Sans MS"/>
        </w:rPr>
      </w:pPr>
      <w:bookmarkStart w:id="30" w:name="_Hlk140217615"/>
      <w:bookmarkStart w:id="31" w:name="OLE_LINK24"/>
      <w:bookmarkEnd w:id="27"/>
      <w:bookmarkEnd w:id="30"/>
      <w:bookmarkEnd w:id="31"/>
    </w:p>
    <w:p w:rsidR="00942DF9" w:rsidRDefault="00942DF9">
      <w:pPr>
        <w:rPr>
          <w:rFonts w:ascii="Comic Sans MS" w:hAnsi="Comic Sans MS"/>
        </w:rPr>
      </w:pPr>
    </w:p>
    <w:p w:rsidR="00275D55" w:rsidRDefault="00275D55">
      <w:pPr>
        <w:rPr>
          <w:rFonts w:ascii="Comic Sans MS" w:hAnsi="Comic Sans MS"/>
        </w:rPr>
      </w:pPr>
      <w:bookmarkStart w:id="32" w:name="OLE_LINK19"/>
      <w:bookmarkEnd w:id="32"/>
    </w:p>
    <w:p w:rsidR="00942DF9" w:rsidRDefault="00942DF9">
      <w:pPr>
        <w:pageBreakBefore/>
        <w:rPr>
          <w:rFonts w:ascii="Comic Sans MS" w:hAnsi="Comic Sans MS"/>
        </w:rPr>
      </w:pPr>
    </w:p>
    <w:tbl>
      <w:tblPr>
        <w:tblW w:w="0" w:type="auto"/>
        <w:tblInd w:w="-5" w:type="dxa"/>
        <w:tblLayout w:type="fixed"/>
        <w:tblLook w:val="0000"/>
      </w:tblPr>
      <w:tblGrid>
        <w:gridCol w:w="2414"/>
        <w:gridCol w:w="11384"/>
      </w:tblGrid>
      <w:tr w:rsidR="00942DF9">
        <w:trPr>
          <w:cantSplit/>
        </w:trPr>
        <w:tc>
          <w:tcPr>
            <w:tcW w:w="2414" w:type="dxa"/>
            <w:tcBorders>
              <w:top w:val="single" w:sz="4" w:space="0" w:color="000000"/>
              <w:left w:val="single" w:sz="4" w:space="0" w:color="000000"/>
              <w:bottom w:val="single" w:sz="4" w:space="0" w:color="000000"/>
            </w:tcBorders>
            <w:shd w:val="clear" w:color="auto" w:fill="E0E0E0"/>
          </w:tcPr>
          <w:p w:rsidR="00942DF9" w:rsidRDefault="00942DF9">
            <w:pPr>
              <w:snapToGrid w:val="0"/>
              <w:rPr>
                <w:rFonts w:ascii="Comic Sans MS" w:hAnsi="Comic Sans MS"/>
                <w:sz w:val="28"/>
                <w:szCs w:val="28"/>
              </w:rPr>
            </w:pPr>
          </w:p>
          <w:p w:rsidR="00942DF9" w:rsidRDefault="00942DF9">
            <w:pPr>
              <w:jc w:val="center"/>
              <w:rPr>
                <w:rFonts w:ascii="Comic Sans MS" w:hAnsi="Comic Sans MS"/>
                <w:sz w:val="28"/>
                <w:szCs w:val="28"/>
              </w:rPr>
            </w:pPr>
            <w:r>
              <w:rPr>
                <w:rFonts w:ascii="Comic Sans MS" w:hAnsi="Comic Sans MS"/>
                <w:sz w:val="28"/>
                <w:szCs w:val="28"/>
              </w:rPr>
              <w:t xml:space="preserve">Performance Indicators </w:t>
            </w:r>
          </w:p>
          <w:p w:rsidR="00942DF9" w:rsidRDefault="00942DF9">
            <w:pPr>
              <w:jc w:val="center"/>
              <w:rPr>
                <w:rFonts w:ascii="Comic Sans MS" w:hAnsi="Comic Sans MS"/>
                <w:sz w:val="18"/>
                <w:szCs w:val="28"/>
              </w:rPr>
            </w:pPr>
            <w:r>
              <w:rPr>
                <w:rFonts w:ascii="Comic Sans MS" w:hAnsi="Comic Sans MS"/>
                <w:sz w:val="18"/>
                <w:szCs w:val="28"/>
              </w:rPr>
              <w:t>(Smart Goals)</w:t>
            </w:r>
          </w:p>
          <w:p w:rsidR="00942DF9" w:rsidRDefault="00942DF9">
            <w:pPr>
              <w:jc w:val="center"/>
              <w:rPr>
                <w:rFonts w:ascii="Comic Sans MS" w:hAnsi="Comic Sans MS"/>
                <w:sz w:val="18"/>
                <w:szCs w:val="28"/>
              </w:rPr>
            </w:pPr>
            <w:r>
              <w:rPr>
                <w:rFonts w:ascii="Comic Sans MS" w:hAnsi="Comic Sans MS"/>
                <w:sz w:val="18"/>
                <w:szCs w:val="28"/>
              </w:rPr>
              <w:t>Write the performance indicators to help meet the main goal</w:t>
            </w:r>
          </w:p>
        </w:tc>
        <w:tc>
          <w:tcPr>
            <w:tcW w:w="11384" w:type="dxa"/>
            <w:tcBorders>
              <w:top w:val="single" w:sz="4" w:space="0" w:color="000000"/>
              <w:left w:val="single" w:sz="4" w:space="0" w:color="000000"/>
              <w:bottom w:val="single" w:sz="4" w:space="0" w:color="000000"/>
              <w:right w:val="single" w:sz="4" w:space="0" w:color="000000"/>
            </w:tcBorders>
          </w:tcPr>
          <w:p w:rsidR="00015A77" w:rsidRDefault="00942DF9">
            <w:pPr>
              <w:rPr>
                <w:rFonts w:ascii="Comic Sans MS" w:hAnsi="Comic Sans MS" w:cs="Arial"/>
                <w:b/>
                <w:i/>
                <w:sz w:val="22"/>
                <w:szCs w:val="19"/>
              </w:rPr>
            </w:pPr>
            <w:r>
              <w:rPr>
                <w:rFonts w:ascii="Comic Sans MS" w:hAnsi="Comic Sans MS" w:cs="Arial"/>
                <w:b/>
                <w:i/>
                <w:sz w:val="22"/>
                <w:szCs w:val="19"/>
              </w:rPr>
              <w:t>Based on the #2 Big Idea Goal</w:t>
            </w:r>
          </w:p>
          <w:p w:rsidR="00942DF9" w:rsidRPr="003C0EDB" w:rsidRDefault="00015A77">
            <w:pPr>
              <w:rPr>
                <w:rFonts w:ascii="Comic Sans MS" w:hAnsi="Comic Sans MS" w:cs="Arial"/>
                <w:b/>
                <w:i/>
                <w:sz w:val="19"/>
                <w:szCs w:val="19"/>
              </w:rPr>
            </w:pPr>
            <w:r w:rsidRPr="003C0EDB">
              <w:rPr>
                <w:rFonts w:ascii="Comic Sans MS" w:hAnsi="Comic Sans MS" w:cs="Arial"/>
                <w:b/>
                <w:bCs/>
                <w:color w:val="000000"/>
              </w:rPr>
              <w:t>East Palestine Middle School grant teachers and students will collaborate to develop and engage in cross curricular, technologically sound, authentic, project based learning focused on problem solving and critical thinking</w:t>
            </w:r>
          </w:p>
          <w:p w:rsidR="00942DF9" w:rsidRDefault="00942DF9" w:rsidP="007041C3">
            <w:pPr>
              <w:pStyle w:val="Default"/>
              <w:rPr>
                <w:rFonts w:cs="Times New Roman"/>
                <w:color w:val="auto"/>
              </w:rPr>
            </w:pPr>
          </w:p>
          <w:p w:rsidR="00015A77" w:rsidRPr="003C0EDB" w:rsidRDefault="00942DF9" w:rsidP="007041C3">
            <w:pPr>
              <w:pStyle w:val="Default"/>
              <w:rPr>
                <w:rFonts w:cs="Arial"/>
                <w:sz w:val="20"/>
                <w:szCs w:val="20"/>
              </w:rPr>
            </w:pPr>
            <w:r w:rsidRPr="003C0EDB">
              <w:rPr>
                <w:sz w:val="20"/>
                <w:szCs w:val="20"/>
              </w:rPr>
              <w:t xml:space="preserve">1.  </w:t>
            </w:r>
            <w:r w:rsidR="00015A77" w:rsidRPr="003C0EDB">
              <w:rPr>
                <w:rFonts w:cs="Arial"/>
                <w:sz w:val="20"/>
                <w:szCs w:val="20"/>
              </w:rPr>
              <w:t>By January 2011, the grant teachers will develop an implementation plan focusing on the creation of at least one cross curricular, project based learning unit that supports critical thinking and problem solving as evidenced by a plan that addresses academic content standards and integrates and enhances existing curriculum</w:t>
            </w:r>
          </w:p>
          <w:p w:rsidR="00015A77" w:rsidRPr="00DF187B" w:rsidRDefault="00942DF9" w:rsidP="007041C3">
            <w:pPr>
              <w:rPr>
                <w:rFonts w:ascii="Arial" w:hAnsi="Arial" w:cs="Arial"/>
                <w:color w:val="000000"/>
                <w:sz w:val="22"/>
                <w:szCs w:val="22"/>
              </w:rPr>
            </w:pPr>
            <w:r w:rsidRPr="003C0EDB">
              <w:rPr>
                <w:rFonts w:ascii="Comic Sans MS" w:hAnsi="Comic Sans MS"/>
                <w:sz w:val="20"/>
                <w:szCs w:val="20"/>
              </w:rPr>
              <w:t xml:space="preserve">2.  </w:t>
            </w:r>
            <w:r w:rsidR="00015A77" w:rsidRPr="003C0EDB">
              <w:rPr>
                <w:rFonts w:ascii="Comic Sans MS" w:hAnsi="Comic Sans MS" w:cs="Arial"/>
                <w:color w:val="000000"/>
                <w:sz w:val="20"/>
                <w:szCs w:val="20"/>
              </w:rPr>
              <w:t>By March 2011, students will demonstrate problem solving ability and critical thinking by engaging in project based learning as evidenced by students’ successful completion of cross curricular project based learning units.</w:t>
            </w:r>
          </w:p>
        </w:tc>
      </w:tr>
    </w:tbl>
    <w:p w:rsidR="00942DF9" w:rsidRDefault="00942DF9">
      <w:pPr>
        <w:rPr>
          <w:rFonts w:ascii="Comic Sans MS" w:hAnsi="Comic Sans MS"/>
          <w:color w:val="0000FF"/>
        </w:rPr>
      </w:pPr>
    </w:p>
    <w:p w:rsidR="00942DF9" w:rsidRDefault="00942DF9">
      <w:pPr>
        <w:rPr>
          <w:rFonts w:ascii="Comic Sans MS" w:hAnsi="Comic Sans MS"/>
          <w:b/>
          <w:bCs/>
          <w:color w:val="000000"/>
        </w:rPr>
      </w:pPr>
    </w:p>
    <w:tbl>
      <w:tblPr>
        <w:tblW w:w="0" w:type="auto"/>
        <w:tblInd w:w="-5" w:type="dxa"/>
        <w:tblLayout w:type="fixed"/>
        <w:tblLook w:val="0000"/>
      </w:tblPr>
      <w:tblGrid>
        <w:gridCol w:w="2414"/>
        <w:gridCol w:w="2824"/>
        <w:gridCol w:w="8560"/>
      </w:tblGrid>
      <w:tr w:rsidR="00942DF9">
        <w:trPr>
          <w:cantSplit/>
        </w:trPr>
        <w:tc>
          <w:tcPr>
            <w:tcW w:w="13798" w:type="dxa"/>
            <w:gridSpan w:val="3"/>
            <w:tcBorders>
              <w:top w:val="single" w:sz="4" w:space="0" w:color="000000"/>
              <w:left w:val="single" w:sz="4" w:space="0" w:color="000000"/>
              <w:bottom w:val="single" w:sz="4" w:space="0" w:color="000000"/>
              <w:right w:val="single" w:sz="4" w:space="0" w:color="000000"/>
            </w:tcBorders>
            <w:vAlign w:val="center"/>
          </w:tcPr>
          <w:p w:rsidR="00942DF9" w:rsidRDefault="00942DF9">
            <w:pPr>
              <w:shd w:val="clear" w:color="auto" w:fill="FFFFFF"/>
              <w:snapToGrid w:val="0"/>
              <w:jc w:val="center"/>
              <w:rPr>
                <w:rFonts w:ascii="Comic Sans MS" w:hAnsi="Comic Sans MS"/>
                <w:b/>
                <w:bCs/>
                <w:color w:val="000000"/>
              </w:rPr>
            </w:pPr>
            <w:r>
              <w:rPr>
                <w:rFonts w:ascii="Comic Sans MS" w:hAnsi="Comic Sans MS"/>
                <w:b/>
                <w:bCs/>
                <w:color w:val="000000"/>
              </w:rPr>
              <w:t>Performance Indicator Brainstorm in preparation for Action Steps</w:t>
            </w:r>
          </w:p>
        </w:tc>
      </w:tr>
      <w:tr w:rsidR="00942DF9">
        <w:trPr>
          <w:cantSplit/>
        </w:trPr>
        <w:tc>
          <w:tcPr>
            <w:tcW w:w="2414" w:type="dxa"/>
            <w:tcBorders>
              <w:top w:val="single" w:sz="4" w:space="0" w:color="000000"/>
              <w:left w:val="single" w:sz="4" w:space="0" w:color="000000"/>
              <w:bottom w:val="single" w:sz="4" w:space="0" w:color="000000"/>
            </w:tcBorders>
            <w:shd w:val="clear" w:color="auto" w:fill="E0E0E0"/>
            <w:vAlign w:val="center"/>
          </w:tcPr>
          <w:p w:rsidR="00942DF9" w:rsidRDefault="00942DF9">
            <w:pPr>
              <w:snapToGrid w:val="0"/>
              <w:jc w:val="center"/>
              <w:rPr>
                <w:rFonts w:ascii="Comic Sans MS" w:hAnsi="Comic Sans MS"/>
              </w:rPr>
            </w:pPr>
            <w:r>
              <w:rPr>
                <w:rFonts w:ascii="Comic Sans MS" w:hAnsi="Comic Sans MS"/>
                <w:b/>
                <w:bCs/>
                <w:color w:val="000000"/>
              </w:rPr>
              <w:br/>
            </w:r>
            <w:r>
              <w:rPr>
                <w:rFonts w:ascii="Comic Sans MS" w:hAnsi="Comic Sans MS"/>
              </w:rPr>
              <w:br/>
            </w:r>
          </w:p>
        </w:tc>
        <w:tc>
          <w:tcPr>
            <w:tcW w:w="11384" w:type="dxa"/>
            <w:gridSpan w:val="2"/>
            <w:tcBorders>
              <w:top w:val="single" w:sz="4" w:space="0" w:color="000000"/>
              <w:left w:val="single" w:sz="4" w:space="0" w:color="000000"/>
              <w:bottom w:val="single" w:sz="4" w:space="0" w:color="000000"/>
              <w:right w:val="single" w:sz="4" w:space="0" w:color="000000"/>
            </w:tcBorders>
            <w:vAlign w:val="center"/>
          </w:tcPr>
          <w:p w:rsidR="00942DF9" w:rsidRPr="00DF187B" w:rsidRDefault="00942DF9" w:rsidP="00DF187B">
            <w:pPr>
              <w:pStyle w:val="Header"/>
              <w:tabs>
                <w:tab w:val="left" w:pos="720"/>
              </w:tabs>
              <w:snapToGrid w:val="0"/>
              <w:spacing w:before="0" w:after="0"/>
              <w:jc w:val="center"/>
              <w:rPr>
                <w:rFonts w:ascii="Comic Sans MS" w:hAnsi="Comic Sans MS" w:cs="Arial"/>
                <w:b/>
                <w:i/>
                <w:sz w:val="19"/>
                <w:szCs w:val="19"/>
              </w:rPr>
            </w:pPr>
            <w:r>
              <w:rPr>
                <w:rFonts w:ascii="Comic Sans MS" w:hAnsi="Comic Sans MS" w:cs="Arial"/>
                <w:b/>
                <w:i/>
                <w:sz w:val="19"/>
                <w:szCs w:val="19"/>
              </w:rPr>
              <w:t>Do the brainstorm activity for each one of your Performance Indicators then compile all the action steps on one chart at the end of this section for an overview of what needs to be done for this ONE BIG IDEA GOAL!</w:t>
            </w:r>
          </w:p>
        </w:tc>
      </w:tr>
      <w:tr w:rsidR="00942DF9">
        <w:trPr>
          <w:cantSplit/>
          <w:trHeight w:val="323"/>
        </w:trPr>
        <w:tc>
          <w:tcPr>
            <w:tcW w:w="13798" w:type="dxa"/>
            <w:gridSpan w:val="3"/>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bCs/>
                <w:color w:val="000000"/>
              </w:rPr>
            </w:pPr>
            <w:r>
              <w:rPr>
                <w:rFonts w:ascii="Comic Sans MS" w:hAnsi="Comic Sans MS"/>
                <w:b/>
                <w:bCs/>
                <w:color w:val="000000"/>
              </w:rPr>
              <w:t>Performance Indicator 1</w:t>
            </w:r>
          </w:p>
        </w:tc>
      </w:tr>
      <w:tr w:rsidR="00942DF9">
        <w:trPr>
          <w:cantSplit/>
        </w:trPr>
        <w:tc>
          <w:tcPr>
            <w:tcW w:w="13798" w:type="dxa"/>
            <w:gridSpan w:val="3"/>
            <w:tcBorders>
              <w:top w:val="single" w:sz="4" w:space="0" w:color="000000"/>
              <w:left w:val="single" w:sz="4" w:space="0" w:color="000000"/>
              <w:bottom w:val="single" w:sz="4" w:space="0" w:color="000000"/>
              <w:right w:val="single" w:sz="4" w:space="0" w:color="000000"/>
            </w:tcBorders>
          </w:tcPr>
          <w:p w:rsidR="00942DF9" w:rsidRPr="003C0EDB" w:rsidRDefault="00F2116F" w:rsidP="003C0EDB">
            <w:pPr>
              <w:shd w:val="clear" w:color="auto" w:fill="FFFFFF"/>
              <w:snapToGrid w:val="0"/>
              <w:rPr>
                <w:rFonts w:ascii="Comic Sans MS" w:hAnsi="Comic Sans MS" w:cs="Arial"/>
                <w:b/>
                <w:i/>
                <w:szCs w:val="19"/>
              </w:rPr>
            </w:pPr>
            <w:r w:rsidRPr="003C0EDB">
              <w:rPr>
                <w:rFonts w:ascii="Comic Sans MS" w:hAnsi="Comic Sans MS" w:cs="Arial"/>
                <w:color w:val="000000"/>
                <w:sz w:val="22"/>
                <w:szCs w:val="22"/>
              </w:rPr>
              <w:t>By January 2011, the grant teachers will develop an implementation plan focusing on the creation of at least one cross curricular, project based learning unit that supports critical thinking and problem solving as evidenced by a plan that addresses academic content standards and integrates and enhances existing curriculum</w:t>
            </w:r>
          </w:p>
        </w:tc>
      </w:tr>
      <w:tr w:rsidR="00942DF9">
        <w:trPr>
          <w:cantSplit/>
          <w:trHeight w:val="323"/>
        </w:trPr>
        <w:tc>
          <w:tcPr>
            <w:tcW w:w="5238" w:type="dxa"/>
            <w:gridSpan w:val="2"/>
            <w:tcBorders>
              <w:top w:val="single" w:sz="4" w:space="0" w:color="000000"/>
              <w:left w:val="single" w:sz="4" w:space="0" w:color="000000"/>
              <w:bottom w:val="single" w:sz="4" w:space="0" w:color="000000"/>
            </w:tcBorders>
            <w:shd w:val="clear" w:color="auto" w:fill="E0E0E0"/>
          </w:tcPr>
          <w:p w:rsidR="00942DF9" w:rsidRDefault="00942DF9">
            <w:pPr>
              <w:snapToGrid w:val="0"/>
              <w:jc w:val="center"/>
              <w:rPr>
                <w:rFonts w:ascii="Comic Sans MS" w:hAnsi="Comic Sans MS"/>
                <w:b/>
                <w:color w:val="000000"/>
              </w:rPr>
            </w:pPr>
            <w:r>
              <w:rPr>
                <w:rFonts w:ascii="Comic Sans MS" w:hAnsi="Comic Sans MS"/>
                <w:b/>
                <w:color w:val="000000"/>
                <w:sz w:val="22"/>
                <w:szCs w:val="22"/>
              </w:rPr>
              <w:t>Barriers to Performance Indicator 1</w:t>
            </w:r>
          </w:p>
        </w:tc>
        <w:tc>
          <w:tcPr>
            <w:tcW w:w="8560" w:type="dxa"/>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color w:val="000000"/>
              </w:rPr>
            </w:pPr>
            <w:r>
              <w:rPr>
                <w:rFonts w:ascii="Comic Sans MS" w:hAnsi="Comic Sans MS"/>
                <w:b/>
                <w:color w:val="000000"/>
                <w:sz w:val="22"/>
                <w:szCs w:val="22"/>
              </w:rPr>
              <w:t>Ideas to Implement Performance Indicator 1</w:t>
            </w:r>
          </w:p>
        </w:tc>
      </w:tr>
      <w:tr w:rsidR="00942DF9">
        <w:trPr>
          <w:cantSplit/>
        </w:trPr>
        <w:tc>
          <w:tcPr>
            <w:tcW w:w="5238" w:type="dxa"/>
            <w:gridSpan w:val="2"/>
            <w:tcBorders>
              <w:top w:val="single" w:sz="4" w:space="0" w:color="000000"/>
              <w:left w:val="single" w:sz="4" w:space="0" w:color="000000"/>
              <w:bottom w:val="single" w:sz="4" w:space="0" w:color="000000"/>
            </w:tcBorders>
          </w:tcPr>
          <w:p w:rsidR="00942DF9" w:rsidRPr="00407442" w:rsidRDefault="00942DF9" w:rsidP="007C24FD">
            <w:pPr>
              <w:pStyle w:val="Title"/>
              <w:numPr>
                <w:ilvl w:val="0"/>
                <w:numId w:val="4"/>
              </w:numPr>
              <w:snapToGrid w:val="0"/>
              <w:spacing w:before="0" w:after="0"/>
              <w:rPr>
                <w:rFonts w:ascii="Comic Sans MS" w:hAnsi="Comic Sans MS" w:cs="Arial"/>
                <w:b/>
                <w:color w:val="auto"/>
                <w:sz w:val="20"/>
                <w:szCs w:val="20"/>
              </w:rPr>
            </w:pPr>
            <w:r w:rsidRPr="00407442">
              <w:rPr>
                <w:rFonts w:ascii="Comic Sans MS" w:hAnsi="Comic Sans MS" w:cs="Arial"/>
                <w:b/>
                <w:color w:val="auto"/>
                <w:sz w:val="20"/>
                <w:szCs w:val="20"/>
              </w:rPr>
              <w:t xml:space="preserve">When will we have time for professional development?  </w:t>
            </w:r>
          </w:p>
          <w:p w:rsidR="00942DF9" w:rsidRPr="00407442" w:rsidRDefault="00942DF9" w:rsidP="007C24FD">
            <w:pPr>
              <w:pStyle w:val="Title"/>
              <w:numPr>
                <w:ilvl w:val="0"/>
                <w:numId w:val="4"/>
              </w:numPr>
              <w:snapToGrid w:val="0"/>
              <w:spacing w:before="0" w:after="0"/>
              <w:rPr>
                <w:rFonts w:ascii="Comic Sans MS" w:hAnsi="Comic Sans MS" w:cs="Arial"/>
                <w:b/>
                <w:color w:val="auto"/>
                <w:sz w:val="20"/>
                <w:szCs w:val="20"/>
              </w:rPr>
            </w:pPr>
            <w:r w:rsidRPr="00407442">
              <w:rPr>
                <w:rFonts w:ascii="Comic Sans MS" w:hAnsi="Comic Sans MS" w:cs="Arial"/>
                <w:b/>
                <w:color w:val="auto"/>
                <w:sz w:val="20"/>
                <w:szCs w:val="20"/>
              </w:rPr>
              <w:t>Who will provide the professional development?</w:t>
            </w:r>
          </w:p>
          <w:p w:rsidR="00942DF9" w:rsidRPr="00407442" w:rsidRDefault="00942DF9" w:rsidP="007C24FD">
            <w:pPr>
              <w:pStyle w:val="Title"/>
              <w:numPr>
                <w:ilvl w:val="0"/>
                <w:numId w:val="4"/>
              </w:numPr>
              <w:snapToGrid w:val="0"/>
              <w:spacing w:before="0" w:after="0"/>
              <w:rPr>
                <w:rFonts w:ascii="Comic Sans MS" w:hAnsi="Comic Sans MS" w:cs="Arial"/>
                <w:b/>
                <w:color w:val="auto"/>
                <w:sz w:val="20"/>
                <w:szCs w:val="20"/>
              </w:rPr>
            </w:pPr>
            <w:r w:rsidRPr="00407442">
              <w:rPr>
                <w:rFonts w:ascii="Comic Sans MS" w:hAnsi="Comic Sans MS" w:cs="Arial"/>
                <w:b/>
                <w:color w:val="auto"/>
                <w:sz w:val="20"/>
                <w:szCs w:val="20"/>
              </w:rPr>
              <w:t>How will we show progress for critical thinking and problem solving?</w:t>
            </w:r>
          </w:p>
          <w:p w:rsidR="00942DF9" w:rsidRPr="00407442" w:rsidRDefault="00942DF9" w:rsidP="00665B5B">
            <w:pPr>
              <w:pStyle w:val="Title"/>
              <w:numPr>
                <w:ilvl w:val="0"/>
                <w:numId w:val="4"/>
              </w:numPr>
              <w:snapToGrid w:val="0"/>
              <w:spacing w:before="0" w:after="0"/>
              <w:rPr>
                <w:rFonts w:ascii="Comic Sans MS" w:hAnsi="Comic Sans MS" w:cs="Arial"/>
                <w:b/>
                <w:color w:val="auto"/>
                <w:sz w:val="20"/>
                <w:szCs w:val="20"/>
              </w:rPr>
            </w:pPr>
            <w:r w:rsidRPr="00407442">
              <w:rPr>
                <w:rFonts w:ascii="Comic Sans MS" w:hAnsi="Comic Sans MS" w:cs="Arial"/>
                <w:b/>
                <w:color w:val="auto"/>
                <w:sz w:val="20"/>
                <w:szCs w:val="20"/>
              </w:rPr>
              <w:t xml:space="preserve">What tools will be needed?  </w:t>
            </w:r>
          </w:p>
          <w:p w:rsidR="00942DF9" w:rsidRPr="00DF187B" w:rsidRDefault="00942DF9" w:rsidP="00DF187B">
            <w:pPr>
              <w:pStyle w:val="Title"/>
              <w:numPr>
                <w:ilvl w:val="0"/>
                <w:numId w:val="4"/>
              </w:numPr>
              <w:snapToGrid w:val="0"/>
              <w:spacing w:before="0" w:after="0"/>
              <w:rPr>
                <w:rFonts w:ascii="Comic Sans MS" w:hAnsi="Comic Sans MS" w:cs="Arial"/>
                <w:b/>
                <w:color w:val="auto"/>
                <w:sz w:val="20"/>
                <w:szCs w:val="20"/>
              </w:rPr>
            </w:pPr>
            <w:r w:rsidRPr="00407442">
              <w:rPr>
                <w:rFonts w:ascii="Comic Sans MS" w:hAnsi="Comic Sans MS" w:cs="Arial"/>
                <w:b/>
                <w:color w:val="auto"/>
                <w:sz w:val="20"/>
                <w:szCs w:val="20"/>
              </w:rPr>
              <w:t>How will we report progress?</w:t>
            </w:r>
          </w:p>
        </w:tc>
        <w:tc>
          <w:tcPr>
            <w:tcW w:w="8560" w:type="dxa"/>
            <w:tcBorders>
              <w:top w:val="single" w:sz="4" w:space="0" w:color="000000"/>
              <w:left w:val="single" w:sz="4" w:space="0" w:color="000000"/>
              <w:bottom w:val="single" w:sz="4" w:space="0" w:color="000000"/>
              <w:right w:val="single" w:sz="4" w:space="0" w:color="000000"/>
            </w:tcBorders>
          </w:tcPr>
          <w:p w:rsidR="00942DF9" w:rsidRDefault="00942DF9" w:rsidP="007C24FD">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 xml:space="preserve"> Looking at schedule and arranging adequate time for PD.</w:t>
            </w:r>
          </w:p>
          <w:p w:rsidR="00942DF9" w:rsidRDefault="00942DF9" w:rsidP="007C24FD">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Need PD for data collection.</w:t>
            </w:r>
          </w:p>
          <w:p w:rsidR="00942DF9" w:rsidRPr="007C24FD" w:rsidRDefault="00942DF9" w:rsidP="007C24FD">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Find the appropriate technology for data collection.</w:t>
            </w:r>
          </w:p>
          <w:p w:rsidR="00942DF9" w:rsidRDefault="00942DF9" w:rsidP="007C24FD">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Utilize county resources and Ed Tech agency for PD</w:t>
            </w:r>
          </w:p>
          <w:p w:rsidR="00942DF9" w:rsidRPr="00665B5B" w:rsidRDefault="00942DF9" w:rsidP="00665B5B">
            <w:pPr>
              <w:rPr>
                <w:rFonts w:ascii="Comic Sans MS" w:hAnsi="Comic Sans MS"/>
                <w:sz w:val="20"/>
              </w:rPr>
            </w:pPr>
          </w:p>
          <w:p w:rsidR="00942DF9" w:rsidRPr="00665B5B" w:rsidRDefault="00942DF9" w:rsidP="00665B5B">
            <w:pPr>
              <w:rPr>
                <w:rFonts w:ascii="Comic Sans MS" w:hAnsi="Comic Sans MS"/>
                <w:sz w:val="20"/>
              </w:rPr>
            </w:pPr>
          </w:p>
          <w:p w:rsidR="00942DF9" w:rsidRPr="00665B5B" w:rsidRDefault="00942DF9" w:rsidP="00665B5B">
            <w:pPr>
              <w:jc w:val="right"/>
              <w:rPr>
                <w:rFonts w:ascii="Comic Sans MS" w:hAnsi="Comic Sans MS"/>
                <w:sz w:val="20"/>
              </w:rPr>
            </w:pPr>
          </w:p>
        </w:tc>
      </w:tr>
    </w:tbl>
    <w:p w:rsidR="00942DF9" w:rsidRDefault="00942DF9"/>
    <w:p w:rsidR="00275D55" w:rsidRDefault="00275D55"/>
    <w:p w:rsidR="00275D55" w:rsidRDefault="00275D55"/>
    <w:tbl>
      <w:tblPr>
        <w:tblW w:w="13798" w:type="dxa"/>
        <w:tblInd w:w="-5" w:type="dxa"/>
        <w:tblLayout w:type="fixed"/>
        <w:tblLook w:val="0000"/>
      </w:tblPr>
      <w:tblGrid>
        <w:gridCol w:w="5238"/>
        <w:gridCol w:w="8560"/>
      </w:tblGrid>
      <w:tr w:rsidR="00942DF9" w:rsidTr="00275D55">
        <w:trPr>
          <w:cantSplit/>
        </w:trPr>
        <w:tc>
          <w:tcPr>
            <w:tcW w:w="13798" w:type="dxa"/>
            <w:gridSpan w:val="2"/>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rPr>
            </w:pPr>
            <w:r>
              <w:rPr>
                <w:rFonts w:ascii="Comic Sans MS" w:hAnsi="Comic Sans MS"/>
                <w:b/>
                <w:sz w:val="22"/>
                <w:szCs w:val="22"/>
              </w:rPr>
              <w:lastRenderedPageBreak/>
              <w:t>Performance Indicator 2</w:t>
            </w:r>
          </w:p>
        </w:tc>
      </w:tr>
      <w:tr w:rsidR="00942DF9" w:rsidTr="00275D55">
        <w:trPr>
          <w:cantSplit/>
        </w:trPr>
        <w:tc>
          <w:tcPr>
            <w:tcW w:w="13798" w:type="dxa"/>
            <w:gridSpan w:val="2"/>
            <w:tcBorders>
              <w:top w:val="single" w:sz="4" w:space="0" w:color="000000"/>
              <w:left w:val="single" w:sz="4" w:space="0" w:color="000000"/>
              <w:bottom w:val="single" w:sz="4" w:space="0" w:color="000000"/>
              <w:right w:val="single" w:sz="4" w:space="0" w:color="000000"/>
            </w:tcBorders>
          </w:tcPr>
          <w:p w:rsidR="00942DF9" w:rsidRPr="008476B1" w:rsidRDefault="00942DF9" w:rsidP="00F2116F">
            <w:pPr>
              <w:rPr>
                <w:rFonts w:ascii="Comic Sans MS" w:hAnsi="Comic Sans MS" w:cs="Arial"/>
                <w:color w:val="000000"/>
                <w:sz w:val="20"/>
                <w:szCs w:val="20"/>
              </w:rPr>
            </w:pPr>
            <w:r>
              <w:rPr>
                <w:sz w:val="20"/>
                <w:szCs w:val="20"/>
              </w:rPr>
              <w:t xml:space="preserve"> </w:t>
            </w:r>
            <w:r w:rsidR="00F2116F" w:rsidRPr="008476B1">
              <w:rPr>
                <w:rFonts w:ascii="Comic Sans MS" w:hAnsi="Comic Sans MS" w:cs="Arial"/>
                <w:color w:val="000000"/>
                <w:sz w:val="20"/>
                <w:szCs w:val="20"/>
              </w:rPr>
              <w:t>By March 2011, students will demonstrate problem solving ability and critical thinking by engaging in project based learning as evidenced by students’ successful completion of cross curricular project based learning units.</w:t>
            </w:r>
          </w:p>
        </w:tc>
      </w:tr>
      <w:tr w:rsidR="00942DF9" w:rsidTr="00275D55">
        <w:trPr>
          <w:cantSplit/>
        </w:trPr>
        <w:tc>
          <w:tcPr>
            <w:tcW w:w="5238" w:type="dxa"/>
            <w:tcBorders>
              <w:top w:val="single" w:sz="4" w:space="0" w:color="000000"/>
              <w:left w:val="single" w:sz="4" w:space="0" w:color="000000"/>
              <w:bottom w:val="single" w:sz="4" w:space="0" w:color="000000"/>
            </w:tcBorders>
            <w:shd w:val="clear" w:color="auto" w:fill="E0E0E0"/>
          </w:tcPr>
          <w:p w:rsidR="00942DF9" w:rsidRDefault="00942DF9">
            <w:pPr>
              <w:snapToGrid w:val="0"/>
              <w:jc w:val="center"/>
              <w:rPr>
                <w:rFonts w:ascii="Comic Sans MS" w:hAnsi="Comic Sans MS"/>
                <w:b/>
              </w:rPr>
            </w:pPr>
            <w:r>
              <w:rPr>
                <w:rFonts w:ascii="Comic Sans MS" w:hAnsi="Comic Sans MS"/>
                <w:b/>
                <w:sz w:val="22"/>
                <w:szCs w:val="22"/>
              </w:rPr>
              <w:t>Barriers to Performance Indicator 2</w:t>
            </w:r>
          </w:p>
        </w:tc>
        <w:tc>
          <w:tcPr>
            <w:tcW w:w="8560" w:type="dxa"/>
            <w:tcBorders>
              <w:top w:val="single" w:sz="4" w:space="0" w:color="000000"/>
              <w:left w:val="single" w:sz="4" w:space="0" w:color="000000"/>
              <w:bottom w:val="single" w:sz="4" w:space="0" w:color="000000"/>
              <w:right w:val="single" w:sz="4" w:space="0" w:color="000000"/>
            </w:tcBorders>
            <w:shd w:val="clear" w:color="auto" w:fill="E0E0E0"/>
          </w:tcPr>
          <w:p w:rsidR="00942DF9" w:rsidRDefault="00942DF9">
            <w:pPr>
              <w:snapToGrid w:val="0"/>
              <w:jc w:val="center"/>
              <w:rPr>
                <w:rFonts w:ascii="Comic Sans MS" w:hAnsi="Comic Sans MS"/>
                <w:b/>
              </w:rPr>
            </w:pPr>
            <w:r>
              <w:rPr>
                <w:rFonts w:ascii="Comic Sans MS" w:hAnsi="Comic Sans MS"/>
                <w:b/>
                <w:sz w:val="22"/>
                <w:szCs w:val="22"/>
              </w:rPr>
              <w:t>Ideas to Implement Performance Indicator 2</w:t>
            </w:r>
          </w:p>
        </w:tc>
      </w:tr>
      <w:tr w:rsidR="00942DF9" w:rsidTr="00275D55">
        <w:trPr>
          <w:cantSplit/>
        </w:trPr>
        <w:tc>
          <w:tcPr>
            <w:tcW w:w="5238" w:type="dxa"/>
            <w:tcBorders>
              <w:top w:val="single" w:sz="4" w:space="0" w:color="000000"/>
              <w:left w:val="single" w:sz="4" w:space="0" w:color="000000"/>
              <w:bottom w:val="single" w:sz="4" w:space="0" w:color="000000"/>
            </w:tcBorders>
          </w:tcPr>
          <w:p w:rsidR="00942DF9" w:rsidRDefault="00942DF9">
            <w:pPr>
              <w:pStyle w:val="Title"/>
              <w:numPr>
                <w:ilvl w:val="0"/>
                <w:numId w:val="4"/>
              </w:numPr>
              <w:snapToGrid w:val="0"/>
              <w:spacing w:before="0" w:after="0"/>
              <w:rPr>
                <w:rFonts w:ascii="Comic Sans MS" w:hAnsi="Comic Sans MS" w:cs="Arial"/>
                <w:b/>
                <w:sz w:val="20"/>
                <w:szCs w:val="20"/>
              </w:rPr>
            </w:pPr>
            <w:r>
              <w:rPr>
                <w:rFonts w:ascii="Comic Sans MS" w:hAnsi="Comic Sans MS" w:cs="Arial"/>
                <w:b/>
                <w:sz w:val="20"/>
                <w:szCs w:val="20"/>
              </w:rPr>
              <w:t xml:space="preserve">How will we find time to develop a cross-curricular unit?  </w:t>
            </w:r>
          </w:p>
          <w:p w:rsidR="00942DF9" w:rsidRDefault="00942DF9">
            <w:pPr>
              <w:pStyle w:val="Title"/>
              <w:numPr>
                <w:ilvl w:val="0"/>
                <w:numId w:val="4"/>
              </w:numPr>
              <w:snapToGrid w:val="0"/>
              <w:spacing w:before="0" w:after="0"/>
              <w:rPr>
                <w:rFonts w:ascii="Comic Sans MS" w:hAnsi="Comic Sans MS" w:cs="Arial"/>
                <w:b/>
                <w:sz w:val="20"/>
                <w:szCs w:val="20"/>
              </w:rPr>
            </w:pPr>
            <w:r>
              <w:rPr>
                <w:rFonts w:ascii="Comic Sans MS" w:hAnsi="Comic Sans MS" w:cs="Arial"/>
                <w:b/>
                <w:sz w:val="20"/>
                <w:szCs w:val="20"/>
              </w:rPr>
              <w:t xml:space="preserve">How will we assess critical thinking and problem solving? </w:t>
            </w:r>
          </w:p>
          <w:p w:rsidR="00942DF9" w:rsidRDefault="00942DF9" w:rsidP="002472E8">
            <w:pPr>
              <w:pStyle w:val="Title"/>
              <w:numPr>
                <w:ilvl w:val="0"/>
                <w:numId w:val="4"/>
              </w:numPr>
              <w:snapToGrid w:val="0"/>
              <w:spacing w:before="0" w:after="0"/>
              <w:rPr>
                <w:rFonts w:ascii="Comic Sans MS" w:hAnsi="Comic Sans MS" w:cs="Arial"/>
                <w:b/>
                <w:sz w:val="20"/>
                <w:szCs w:val="20"/>
              </w:rPr>
            </w:pPr>
            <w:r>
              <w:rPr>
                <w:rFonts w:ascii="Comic Sans MS" w:hAnsi="Comic Sans MS" w:cs="Arial"/>
                <w:b/>
                <w:sz w:val="20"/>
                <w:szCs w:val="20"/>
              </w:rPr>
              <w:t xml:space="preserve">In what ways will we share this information? </w:t>
            </w:r>
          </w:p>
          <w:p w:rsidR="00942DF9" w:rsidRPr="00DF187B" w:rsidRDefault="00942DF9" w:rsidP="00DF187B">
            <w:pPr>
              <w:pStyle w:val="Title"/>
              <w:numPr>
                <w:ilvl w:val="0"/>
                <w:numId w:val="4"/>
              </w:numPr>
              <w:snapToGrid w:val="0"/>
              <w:spacing w:before="0" w:after="0"/>
              <w:rPr>
                <w:rFonts w:ascii="Comic Sans MS" w:hAnsi="Comic Sans MS" w:cs="Arial"/>
                <w:b/>
                <w:sz w:val="20"/>
                <w:szCs w:val="20"/>
              </w:rPr>
            </w:pPr>
            <w:r>
              <w:rPr>
                <w:rFonts w:ascii="Comic Sans MS" w:hAnsi="Comic Sans MS" w:cs="Arial"/>
                <w:b/>
                <w:sz w:val="20"/>
                <w:szCs w:val="20"/>
              </w:rPr>
              <w:t>How do we find time in our curriculum to do project-based learning units?</w:t>
            </w:r>
          </w:p>
        </w:tc>
        <w:tc>
          <w:tcPr>
            <w:tcW w:w="8560" w:type="dxa"/>
            <w:tcBorders>
              <w:top w:val="single" w:sz="4" w:space="0" w:color="000000"/>
              <w:left w:val="single" w:sz="4" w:space="0" w:color="000000"/>
              <w:bottom w:val="single" w:sz="4" w:space="0" w:color="000000"/>
              <w:right w:val="single" w:sz="4" w:space="0" w:color="000000"/>
            </w:tcBorders>
          </w:tcPr>
          <w:p w:rsidR="00942DF9" w:rsidRDefault="00942DF9">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Look at schedule and arrange for time to meet together</w:t>
            </w:r>
          </w:p>
          <w:p w:rsidR="00942DF9" w:rsidRDefault="00942DF9" w:rsidP="002472E8">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PD for assessing critical thinking and problem solving</w:t>
            </w:r>
          </w:p>
          <w:p w:rsidR="00942DF9" w:rsidRDefault="00942DF9" w:rsidP="002472E8">
            <w:pPr>
              <w:numPr>
                <w:ilvl w:val="0"/>
                <w:numId w:val="7"/>
              </w:numPr>
              <w:shd w:val="clear" w:color="auto" w:fill="FFFFFF"/>
              <w:snapToGrid w:val="0"/>
              <w:rPr>
                <w:rFonts w:ascii="Comic Sans MS" w:hAnsi="Comic Sans MS"/>
                <w:color w:val="000000"/>
                <w:sz w:val="20"/>
              </w:rPr>
            </w:pPr>
            <w:r>
              <w:rPr>
                <w:rFonts w:ascii="Comic Sans MS" w:hAnsi="Comic Sans MS"/>
                <w:color w:val="000000"/>
                <w:sz w:val="20"/>
              </w:rPr>
              <w:t>Set up a wiki to collaborate among team members</w:t>
            </w:r>
          </w:p>
        </w:tc>
      </w:tr>
      <w:tr w:rsidR="00275D55" w:rsidTr="00275D55">
        <w:trPr>
          <w:cantSplit/>
        </w:trPr>
        <w:tc>
          <w:tcPr>
            <w:tcW w:w="5238" w:type="dxa"/>
            <w:tcBorders>
              <w:top w:val="single" w:sz="4" w:space="0" w:color="000000"/>
              <w:left w:val="single" w:sz="4" w:space="0" w:color="000000"/>
              <w:bottom w:val="single" w:sz="4" w:space="0" w:color="000000"/>
            </w:tcBorders>
            <w:shd w:val="clear" w:color="auto" w:fill="E5DFEC" w:themeFill="accent4" w:themeFillTint="33"/>
          </w:tcPr>
          <w:p w:rsidR="00275D55" w:rsidRPr="00275D55" w:rsidRDefault="00275D55" w:rsidP="00275D55">
            <w:pPr>
              <w:pStyle w:val="Title"/>
              <w:tabs>
                <w:tab w:val="num" w:pos="0"/>
              </w:tabs>
              <w:ind w:left="360" w:hanging="360"/>
              <w:rPr>
                <w:rFonts w:ascii="Comic Sans MS" w:hAnsi="Comic Sans MS" w:cs="Arial"/>
                <w:b/>
                <w:sz w:val="20"/>
                <w:szCs w:val="20"/>
              </w:rPr>
            </w:pPr>
            <w:r w:rsidRPr="00275D55">
              <w:rPr>
                <w:rFonts w:ascii="Comic Sans MS" w:hAnsi="Comic Sans MS" w:cs="Arial"/>
                <w:b/>
                <w:sz w:val="20"/>
                <w:szCs w:val="20"/>
              </w:rPr>
              <w:t>Resources Needed (List resources needed for your #2 Big Idea Goal.)</w:t>
            </w:r>
          </w:p>
        </w:tc>
        <w:tc>
          <w:tcPr>
            <w:tcW w:w="856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275D55" w:rsidRPr="00275D55" w:rsidRDefault="00275D55" w:rsidP="00275D55">
            <w:pPr>
              <w:shd w:val="clear" w:color="auto" w:fill="FFFFFF"/>
              <w:tabs>
                <w:tab w:val="num" w:pos="0"/>
              </w:tabs>
              <w:snapToGrid w:val="0"/>
              <w:ind w:left="360" w:hanging="360"/>
              <w:rPr>
                <w:rFonts w:ascii="Comic Sans MS" w:hAnsi="Comic Sans MS"/>
                <w:color w:val="000000"/>
                <w:sz w:val="20"/>
              </w:rPr>
            </w:pPr>
            <w:r w:rsidRPr="00275D55">
              <w:rPr>
                <w:rFonts w:ascii="Comic Sans MS" w:hAnsi="Comic Sans MS"/>
                <w:color w:val="000000"/>
                <w:sz w:val="20"/>
              </w:rPr>
              <w:t>Professional Development (Learning) Needed (List Professional Development needed for your #2 Big Idea Goal.)</w:t>
            </w:r>
          </w:p>
        </w:tc>
      </w:tr>
      <w:tr w:rsidR="00275D55" w:rsidTr="00275D55">
        <w:trPr>
          <w:cantSplit/>
        </w:trPr>
        <w:tc>
          <w:tcPr>
            <w:tcW w:w="5238" w:type="dxa"/>
            <w:tcBorders>
              <w:top w:val="single" w:sz="4" w:space="0" w:color="000000"/>
              <w:left w:val="single" w:sz="4" w:space="0" w:color="000000"/>
              <w:bottom w:val="single" w:sz="4" w:space="0" w:color="000000"/>
            </w:tcBorders>
          </w:tcPr>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Time</w:t>
            </w:r>
          </w:p>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 xml:space="preserve">Technology for data collection </w:t>
            </w:r>
          </w:p>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Collaborative environments</w:t>
            </w:r>
          </w:p>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Anytime access to technology</w:t>
            </w:r>
          </w:p>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Social networking</w:t>
            </w:r>
          </w:p>
          <w:p w:rsidR="00275D55" w:rsidRPr="00275D55" w:rsidRDefault="00275D55" w:rsidP="002E3F10">
            <w:pPr>
              <w:numPr>
                <w:ilvl w:val="0"/>
                <w:numId w:val="7"/>
              </w:numPr>
              <w:shd w:val="clear" w:color="auto" w:fill="FFFFFF"/>
              <w:snapToGrid w:val="0"/>
              <w:rPr>
                <w:rFonts w:ascii="Comic Sans MS" w:hAnsi="Comic Sans MS" w:cs="Arial"/>
                <w:b/>
                <w:color w:val="000000"/>
                <w:sz w:val="20"/>
                <w:szCs w:val="20"/>
              </w:rPr>
            </w:pPr>
            <w:r w:rsidRPr="00275D55">
              <w:rPr>
                <w:rFonts w:ascii="Comic Sans MS" w:hAnsi="Comic Sans MS" w:cs="Arial"/>
                <w:b/>
                <w:color w:val="000000"/>
                <w:sz w:val="20"/>
                <w:szCs w:val="20"/>
              </w:rPr>
              <w:t>Technology for communicating and collaborating</w:t>
            </w:r>
          </w:p>
          <w:p w:rsidR="00275D55" w:rsidRPr="00275D55" w:rsidRDefault="00275D55" w:rsidP="00275D55">
            <w:pPr>
              <w:pStyle w:val="Title"/>
              <w:tabs>
                <w:tab w:val="num" w:pos="0"/>
              </w:tabs>
              <w:snapToGrid w:val="0"/>
              <w:ind w:left="360" w:hanging="360"/>
              <w:rPr>
                <w:rFonts w:ascii="Comic Sans MS" w:hAnsi="Comic Sans MS" w:cs="Arial"/>
                <w:b/>
                <w:sz w:val="20"/>
                <w:szCs w:val="20"/>
              </w:rPr>
            </w:pPr>
          </w:p>
        </w:tc>
        <w:tc>
          <w:tcPr>
            <w:tcW w:w="8560" w:type="dxa"/>
            <w:tcBorders>
              <w:top w:val="single" w:sz="4" w:space="0" w:color="000000"/>
              <w:left w:val="single" w:sz="4" w:space="0" w:color="000000"/>
              <w:bottom w:val="single" w:sz="4" w:space="0" w:color="000000"/>
              <w:right w:val="single" w:sz="4" w:space="0" w:color="000000"/>
            </w:tcBorders>
          </w:tcPr>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Project based learning units</w:t>
            </w:r>
          </w:p>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Collaborating online</w:t>
            </w:r>
          </w:p>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Assessing student critical thinking and problem solving</w:t>
            </w:r>
          </w:p>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 xml:space="preserve">Analyzing student data </w:t>
            </w:r>
          </w:p>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Developing online resources</w:t>
            </w:r>
          </w:p>
          <w:p w:rsidR="00275D55" w:rsidRPr="00275D55" w:rsidRDefault="00275D55" w:rsidP="002E3F10">
            <w:pPr>
              <w:pStyle w:val="Header"/>
              <w:numPr>
                <w:ilvl w:val="0"/>
                <w:numId w:val="7"/>
              </w:numPr>
              <w:tabs>
                <w:tab w:val="left" w:pos="720"/>
              </w:tabs>
              <w:snapToGrid w:val="0"/>
              <w:spacing w:before="0" w:after="0"/>
              <w:rPr>
                <w:rFonts w:ascii="Comic Sans MS" w:hAnsi="Comic Sans MS"/>
                <w:sz w:val="20"/>
              </w:rPr>
            </w:pPr>
            <w:r w:rsidRPr="00275D55">
              <w:rPr>
                <w:rFonts w:ascii="Comic Sans MS" w:hAnsi="Comic Sans MS"/>
                <w:sz w:val="20"/>
              </w:rPr>
              <w:t>Awareness of the curriculum of others in order to plan cross-curricular units</w:t>
            </w:r>
          </w:p>
          <w:p w:rsidR="00275D55" w:rsidRPr="00275D55" w:rsidRDefault="00275D55" w:rsidP="00275D55">
            <w:pPr>
              <w:tabs>
                <w:tab w:val="num" w:pos="0"/>
              </w:tabs>
              <w:ind w:left="360" w:hanging="360"/>
              <w:rPr>
                <w:rFonts w:ascii="Comic Sans MS" w:hAnsi="Comic Sans MS"/>
                <w:color w:val="000000"/>
                <w:sz w:val="20"/>
              </w:rPr>
            </w:pPr>
          </w:p>
        </w:tc>
      </w:tr>
    </w:tbl>
    <w:p w:rsidR="00942DF9" w:rsidRDefault="00942DF9">
      <w:pPr>
        <w:pageBreakBefore/>
      </w:pPr>
    </w:p>
    <w:tbl>
      <w:tblPr>
        <w:tblW w:w="13798" w:type="dxa"/>
        <w:tblInd w:w="-5" w:type="dxa"/>
        <w:tblLayout w:type="fixed"/>
        <w:tblLook w:val="0000"/>
      </w:tblPr>
      <w:tblGrid>
        <w:gridCol w:w="6768"/>
        <w:gridCol w:w="1620"/>
        <w:gridCol w:w="1440"/>
        <w:gridCol w:w="3970"/>
      </w:tblGrid>
      <w:tr w:rsidR="00275D55" w:rsidTr="002E3F10">
        <w:trPr>
          <w:cantSplit/>
        </w:trPr>
        <w:tc>
          <w:tcPr>
            <w:tcW w:w="13798" w:type="dxa"/>
            <w:gridSpan w:val="4"/>
            <w:tcBorders>
              <w:top w:val="single" w:sz="4" w:space="0" w:color="000000"/>
              <w:left w:val="single" w:sz="4" w:space="0" w:color="000000"/>
              <w:bottom w:val="single" w:sz="4" w:space="0" w:color="000000"/>
              <w:right w:val="single" w:sz="4" w:space="0" w:color="000000"/>
            </w:tcBorders>
            <w:shd w:val="clear" w:color="auto" w:fill="E0E0E0"/>
          </w:tcPr>
          <w:p w:rsidR="00275D55" w:rsidRDefault="00275D55" w:rsidP="002E3F10">
            <w:pPr>
              <w:snapToGrid w:val="0"/>
              <w:jc w:val="center"/>
              <w:rPr>
                <w:rFonts w:ascii="Comic Sans MS" w:hAnsi="Comic Sans MS"/>
                <w:b/>
                <w:i/>
              </w:rPr>
            </w:pPr>
            <w:r>
              <w:rPr>
                <w:rFonts w:ascii="Comic Sans MS" w:hAnsi="Comic Sans MS"/>
                <w:b/>
                <w:sz w:val="22"/>
                <w:szCs w:val="22"/>
              </w:rPr>
              <w:t xml:space="preserve">Action Steps for Performance Indicators from #2 Big Idea Goal — Collective Action Steps </w:t>
            </w:r>
            <w:r>
              <w:rPr>
                <w:rFonts w:ascii="Comic Sans MS" w:hAnsi="Comic Sans MS"/>
                <w:b/>
                <w:i/>
                <w:sz w:val="22"/>
                <w:szCs w:val="22"/>
              </w:rPr>
              <w:t>(Create more rows in the table as needed.)</w:t>
            </w:r>
          </w:p>
        </w:tc>
      </w:tr>
      <w:tr w:rsidR="00275D55" w:rsidTr="002E3F10">
        <w:trPr>
          <w:cantSplit/>
        </w:trPr>
        <w:tc>
          <w:tcPr>
            <w:tcW w:w="6768" w:type="dxa"/>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i/>
              </w:rPr>
            </w:pPr>
            <w:r>
              <w:rPr>
                <w:rFonts w:ascii="Comic Sans MS" w:hAnsi="Comic Sans MS"/>
                <w:b/>
                <w:sz w:val="22"/>
                <w:szCs w:val="22"/>
              </w:rPr>
              <w:br/>
              <w:t xml:space="preserve">Action Steps </w:t>
            </w:r>
            <w:r>
              <w:rPr>
                <w:rFonts w:ascii="Comic Sans MS" w:hAnsi="Comic Sans MS"/>
                <w:sz w:val="22"/>
                <w:szCs w:val="22"/>
              </w:rPr>
              <w:t>(</w:t>
            </w:r>
            <w:r>
              <w:rPr>
                <w:rFonts w:ascii="Comic Sans MS" w:hAnsi="Comic Sans MS"/>
                <w:i/>
                <w:sz w:val="22"/>
                <w:szCs w:val="22"/>
              </w:rPr>
              <w:t>Project Activities)</w:t>
            </w:r>
          </w:p>
        </w:tc>
        <w:tc>
          <w:tcPr>
            <w:tcW w:w="1620" w:type="dxa"/>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b/>
              </w:rPr>
            </w:pPr>
            <w:r>
              <w:rPr>
                <w:rFonts w:ascii="Comic Sans MS" w:hAnsi="Comic Sans MS"/>
                <w:b/>
                <w:sz w:val="22"/>
                <w:szCs w:val="22"/>
              </w:rPr>
              <w:t>Timeline</w:t>
            </w:r>
          </w:p>
          <w:p w:rsidR="00275D55" w:rsidRDefault="00275D55" w:rsidP="002E3F10">
            <w:pPr>
              <w:jc w:val="center"/>
              <w:rPr>
                <w:rFonts w:ascii="Comic Sans MS" w:hAnsi="Comic Sans MS"/>
                <w:b/>
              </w:rPr>
            </w:pPr>
            <w:r>
              <w:rPr>
                <w:rFonts w:ascii="Comic Sans MS" w:hAnsi="Comic Sans MS"/>
                <w:b/>
                <w:sz w:val="22"/>
                <w:szCs w:val="22"/>
              </w:rPr>
              <w:t>(should cover through June 2011)</w:t>
            </w:r>
          </w:p>
        </w:tc>
        <w:tc>
          <w:tcPr>
            <w:tcW w:w="1440" w:type="dxa"/>
            <w:tcBorders>
              <w:top w:val="single" w:sz="4" w:space="0" w:color="000000"/>
              <w:left w:val="single" w:sz="4" w:space="0" w:color="000000"/>
              <w:bottom w:val="single" w:sz="4" w:space="0" w:color="000000"/>
            </w:tcBorders>
            <w:shd w:val="clear" w:color="auto" w:fill="E0E0E0"/>
            <w:vAlign w:val="center"/>
          </w:tcPr>
          <w:p w:rsidR="00275D55" w:rsidRDefault="00275D55" w:rsidP="002E3F10">
            <w:pPr>
              <w:snapToGrid w:val="0"/>
              <w:jc w:val="center"/>
              <w:rPr>
                <w:rFonts w:ascii="Comic Sans MS" w:hAnsi="Comic Sans MS"/>
                <w:b/>
              </w:rPr>
            </w:pPr>
            <w:r>
              <w:rPr>
                <w:rFonts w:ascii="Comic Sans MS" w:hAnsi="Comic Sans MS"/>
                <w:b/>
                <w:sz w:val="22"/>
                <w:szCs w:val="22"/>
              </w:rPr>
              <w:t>Person(s) Responsible</w:t>
            </w:r>
          </w:p>
        </w:tc>
        <w:tc>
          <w:tcPr>
            <w:tcW w:w="397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75D55" w:rsidRDefault="00275D55" w:rsidP="002E3F10">
            <w:pPr>
              <w:snapToGrid w:val="0"/>
              <w:jc w:val="center"/>
              <w:rPr>
                <w:rFonts w:ascii="Comic Sans MS" w:hAnsi="Comic Sans MS"/>
                <w:bCs/>
                <w:color w:val="000000"/>
                <w:sz w:val="20"/>
                <w:szCs w:val="20"/>
              </w:rPr>
            </w:pPr>
            <w:r>
              <w:rPr>
                <w:rFonts w:ascii="Comic Sans MS" w:hAnsi="Comic Sans MS"/>
                <w:b/>
                <w:sz w:val="22"/>
                <w:szCs w:val="22"/>
              </w:rPr>
              <w:t xml:space="preserve">Evidence of Action Step Completed </w:t>
            </w:r>
            <w:r>
              <w:rPr>
                <w:rFonts w:ascii="Comic Sans MS" w:hAnsi="Comic Sans MS"/>
                <w:sz w:val="22"/>
                <w:szCs w:val="22"/>
              </w:rPr>
              <w:t>(</w:t>
            </w:r>
            <w:r>
              <w:rPr>
                <w:rFonts w:ascii="Comic Sans MS" w:hAnsi="Comic Sans MS"/>
                <w:bCs/>
                <w:color w:val="000000"/>
                <w:sz w:val="20"/>
                <w:szCs w:val="20"/>
              </w:rPr>
              <w:t>benchmarking)</w:t>
            </w:r>
          </w:p>
        </w:tc>
      </w:tr>
      <w:tr w:rsidR="00275D55" w:rsidTr="002E3F10">
        <w:trPr>
          <w:cantSplit/>
        </w:trPr>
        <w:tc>
          <w:tcPr>
            <w:tcW w:w="6768" w:type="dxa"/>
            <w:tcBorders>
              <w:top w:val="single" w:sz="4" w:space="0" w:color="000000"/>
              <w:left w:val="single" w:sz="4" w:space="0" w:color="000000"/>
              <w:bottom w:val="single" w:sz="4" w:space="0" w:color="000000"/>
            </w:tcBorders>
            <w:shd w:val="clear" w:color="auto" w:fill="E6E6E6"/>
          </w:tcPr>
          <w:p w:rsidR="00275D55" w:rsidRDefault="00275D55" w:rsidP="002E3F10">
            <w:pPr>
              <w:shd w:val="clear" w:color="auto" w:fill="E6E6E6"/>
              <w:snapToGrid w:val="0"/>
              <w:jc w:val="center"/>
              <w:rPr>
                <w:rFonts w:ascii="Comic Sans MS" w:hAnsi="Comic Sans MS"/>
                <w:b/>
                <w:bCs/>
                <w:i/>
                <w:color w:val="000000"/>
                <w:sz w:val="20"/>
                <w:szCs w:val="20"/>
              </w:rPr>
            </w:pPr>
            <w:r>
              <w:rPr>
                <w:rFonts w:ascii="Comic Sans MS" w:hAnsi="Comic Sans MS"/>
                <w:b/>
                <w:bCs/>
                <w:i/>
                <w:color w:val="000000"/>
                <w:sz w:val="20"/>
                <w:szCs w:val="20"/>
              </w:rPr>
              <w:t>Set Priorities based on Performance Indicator timeline!</w:t>
            </w:r>
          </w:p>
          <w:p w:rsidR="00275D55" w:rsidRDefault="00275D55" w:rsidP="002E3F10">
            <w:pPr>
              <w:shd w:val="clear" w:color="auto" w:fill="E6E6E6"/>
              <w:rPr>
                <w:rFonts w:ascii="Comic Sans MS" w:hAnsi="Comic Sans MS"/>
                <w:bCs/>
                <w:color w:val="000000"/>
                <w:sz w:val="20"/>
                <w:szCs w:val="20"/>
              </w:rPr>
            </w:pPr>
          </w:p>
        </w:tc>
        <w:tc>
          <w:tcPr>
            <w:tcW w:w="1620" w:type="dxa"/>
            <w:tcBorders>
              <w:top w:val="single" w:sz="4" w:space="0" w:color="000000"/>
              <w:left w:val="single" w:sz="4" w:space="0" w:color="000000"/>
              <w:bottom w:val="single" w:sz="4" w:space="0" w:color="000000"/>
            </w:tcBorders>
            <w:shd w:val="clear" w:color="auto" w:fill="E6E6E6"/>
          </w:tcPr>
          <w:p w:rsidR="00275D55" w:rsidRDefault="00275D55" w:rsidP="002E3F10">
            <w:pPr>
              <w:shd w:val="clear" w:color="auto" w:fill="E6E6E6"/>
              <w:snapToGrid w:val="0"/>
              <w:rPr>
                <w:rFonts w:ascii="Comic Sans MS" w:hAnsi="Comic Sans MS"/>
                <w:b/>
                <w:bCs/>
                <w:color w:val="000000"/>
                <w:sz w:val="20"/>
                <w:szCs w:val="20"/>
              </w:rPr>
            </w:pPr>
          </w:p>
        </w:tc>
        <w:tc>
          <w:tcPr>
            <w:tcW w:w="1440" w:type="dxa"/>
            <w:tcBorders>
              <w:top w:val="single" w:sz="4" w:space="0" w:color="000000"/>
              <w:left w:val="single" w:sz="4" w:space="0" w:color="000000"/>
              <w:bottom w:val="single" w:sz="4" w:space="0" w:color="000000"/>
            </w:tcBorders>
            <w:shd w:val="clear" w:color="auto" w:fill="E6E6E6"/>
          </w:tcPr>
          <w:p w:rsidR="00275D55" w:rsidRDefault="00275D55" w:rsidP="002E3F10">
            <w:pPr>
              <w:pStyle w:val="Title"/>
              <w:shd w:val="clear" w:color="auto" w:fill="E6E6E6"/>
              <w:snapToGrid w:val="0"/>
              <w:spacing w:before="0" w:after="0"/>
              <w:rPr>
                <w:rFonts w:ascii="Comic Sans MS" w:hAnsi="Comic Sans MS" w:cs="Arial"/>
                <w:sz w:val="20"/>
                <w:szCs w:val="20"/>
              </w:rPr>
            </w:pPr>
          </w:p>
        </w:tc>
        <w:tc>
          <w:tcPr>
            <w:tcW w:w="3970" w:type="dxa"/>
            <w:tcBorders>
              <w:top w:val="single" w:sz="4" w:space="0" w:color="000000"/>
              <w:left w:val="single" w:sz="4" w:space="0" w:color="000000"/>
              <w:bottom w:val="single" w:sz="4" w:space="0" w:color="000000"/>
              <w:right w:val="single" w:sz="4" w:space="0" w:color="000000"/>
            </w:tcBorders>
            <w:shd w:val="clear" w:color="auto" w:fill="E6E6E6"/>
          </w:tcPr>
          <w:p w:rsidR="00275D55" w:rsidRDefault="00275D55" w:rsidP="002E3F10">
            <w:pPr>
              <w:shd w:val="clear" w:color="auto" w:fill="E6E6E6"/>
              <w:snapToGrid w:val="0"/>
              <w:rPr>
                <w:rFonts w:ascii="Comic Sans MS" w:hAnsi="Comic Sans MS"/>
                <w:b/>
                <w:bCs/>
                <w:i/>
                <w:color w:val="000000"/>
                <w:sz w:val="20"/>
                <w:szCs w:val="20"/>
              </w:rPr>
            </w:pPr>
            <w:r>
              <w:rPr>
                <w:rFonts w:ascii="Comic Sans MS" w:hAnsi="Comic Sans MS"/>
                <w:b/>
                <w:bCs/>
                <w:i/>
                <w:color w:val="000000"/>
                <w:sz w:val="20"/>
                <w:szCs w:val="20"/>
              </w:rPr>
              <w:t>What data will you need to collect here to show evidence of each step?</w:t>
            </w:r>
          </w:p>
          <w:p w:rsidR="00275D55" w:rsidRDefault="00275D55" w:rsidP="002E3F10">
            <w:pPr>
              <w:shd w:val="clear" w:color="auto" w:fill="E6E6E6"/>
              <w:rPr>
                <w:rFonts w:ascii="Comic Sans MS" w:hAnsi="Comic Sans MS"/>
                <w:b/>
                <w:bCs/>
                <w:color w:val="000000"/>
                <w:sz w:val="20"/>
                <w:szCs w:val="20"/>
              </w:rPr>
            </w:pP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snapToGrid w:val="0"/>
              <w:rPr>
                <w:rFonts w:ascii="Comic Sans MS" w:hAnsi="Comic Sans MS"/>
                <w:bCs/>
                <w:color w:val="000000"/>
                <w:sz w:val="20"/>
                <w:szCs w:val="20"/>
              </w:rPr>
            </w:pPr>
            <w:r w:rsidRPr="008476B1">
              <w:rPr>
                <w:rFonts w:ascii="Comic Sans MS" w:hAnsi="Comic Sans MS" w:cs="Arial"/>
                <w:color w:val="000000"/>
                <w:sz w:val="22"/>
                <w:szCs w:val="22"/>
              </w:rPr>
              <w:t>Research topics and strategies integral to the successful development and facilitation of a PBL unit evidenced by a compilation of a portfolio of educational resources</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Initiated October 2010 thru June 2011</w:t>
            </w:r>
          </w:p>
        </w:tc>
        <w:tc>
          <w:tcPr>
            <w:tcW w:w="1440" w:type="dxa"/>
            <w:tcBorders>
              <w:top w:val="single" w:sz="4" w:space="0" w:color="000000"/>
              <w:left w:val="single" w:sz="4" w:space="0" w:color="000000"/>
              <w:bottom w:val="single" w:sz="4" w:space="0" w:color="000000"/>
            </w:tcBorders>
          </w:tcPr>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Grant Team</w:t>
            </w:r>
          </w:p>
          <w:p w:rsidR="00275D55" w:rsidRDefault="00275D55" w:rsidP="002E3F10">
            <w:pPr>
              <w:pStyle w:val="Header"/>
              <w:tabs>
                <w:tab w:val="left" w:pos="720"/>
              </w:tabs>
              <w:snapToGrid w:val="0"/>
              <w:spacing w:before="0" w:after="0"/>
              <w:rPr>
                <w:rFonts w:ascii="Comic Sans MS" w:hAnsi="Comic Sans MS" w:cs="Arial"/>
                <w:sz w:val="20"/>
                <w:szCs w:val="20"/>
              </w:rPr>
            </w:pPr>
          </w:p>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Tech Coach develops a  wiki to house resources</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Web site will house resources</w:t>
            </w:r>
          </w:p>
          <w:p w:rsidR="00275D55" w:rsidRDefault="00275D55" w:rsidP="002E3F10">
            <w:pPr>
              <w:shd w:val="clear" w:color="auto" w:fill="FFFFFF"/>
              <w:rPr>
                <w:rFonts w:ascii="Comic Sans MS" w:hAnsi="Comic Sans MS"/>
                <w:b/>
                <w:bCs/>
                <w:color w:val="000000"/>
                <w:sz w:val="20"/>
                <w:szCs w:val="20"/>
              </w:rPr>
            </w:pP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snapToGrid w:val="0"/>
              <w:rPr>
                <w:rFonts w:ascii="Comic Sans MS" w:hAnsi="Comic Sans MS"/>
                <w:bCs/>
                <w:color w:val="000000"/>
                <w:sz w:val="20"/>
                <w:szCs w:val="20"/>
              </w:rPr>
            </w:pPr>
            <w:r w:rsidRPr="008476B1">
              <w:rPr>
                <w:rFonts w:ascii="Comic Sans MS" w:hAnsi="Comic Sans MS" w:cs="Arial"/>
                <w:color w:val="000000"/>
                <w:sz w:val="22"/>
                <w:szCs w:val="22"/>
              </w:rPr>
              <w:t>Attend a professional development offering that will provide teachers with an in-depth exploration of PBL instructional strategies, methodologies and tech integration ideas evidenced by teacher team journal entries of acquired training</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December 2010</w:t>
            </w:r>
          </w:p>
        </w:tc>
        <w:tc>
          <w:tcPr>
            <w:tcW w:w="144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Tech Coach</w:t>
            </w:r>
          </w:p>
          <w:p w:rsidR="00275D55" w:rsidRDefault="00275D55" w:rsidP="002E3F10">
            <w:pPr>
              <w:shd w:val="clear" w:color="auto" w:fill="FFFFFF"/>
              <w:snapToGrid w:val="0"/>
              <w:rPr>
                <w:rFonts w:ascii="Comic Sans MS" w:hAnsi="Comic Sans MS" w:cs="Arial"/>
                <w:sz w:val="20"/>
                <w:szCs w:val="20"/>
              </w:rPr>
            </w:pPr>
            <w:r>
              <w:rPr>
                <w:rFonts w:ascii="Comic Sans MS" w:hAnsi="Comic Sans MS" w:cs="Arial"/>
                <w:sz w:val="20"/>
                <w:szCs w:val="20"/>
              </w:rPr>
              <w:t>Grant Team</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Journal entries</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Housing resources on Web site</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Group discussion via wiki</w:t>
            </w:r>
          </w:p>
          <w:p w:rsidR="00275D55" w:rsidRDefault="00275D55" w:rsidP="002E3F10">
            <w:pPr>
              <w:shd w:val="clear" w:color="auto" w:fill="FFFFFF"/>
              <w:snapToGrid w:val="0"/>
              <w:rPr>
                <w:rFonts w:ascii="Comic Sans MS" w:hAnsi="Comic Sans MS"/>
                <w:b/>
                <w:bCs/>
                <w:color w:val="000000"/>
                <w:sz w:val="20"/>
                <w:szCs w:val="20"/>
              </w:rPr>
            </w:pP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rPr>
                <w:rFonts w:ascii="Comic Sans MS" w:hAnsi="Comic Sans MS"/>
                <w:bCs/>
                <w:color w:val="000000"/>
                <w:sz w:val="20"/>
                <w:szCs w:val="20"/>
              </w:rPr>
            </w:pPr>
            <w:r>
              <w:rPr>
                <w:rFonts w:ascii="Comic Sans MS" w:hAnsi="Comic Sans MS"/>
                <w:bCs/>
                <w:color w:val="000000"/>
                <w:sz w:val="20"/>
                <w:szCs w:val="20"/>
              </w:rPr>
              <w:t xml:space="preserve"> </w:t>
            </w:r>
            <w:r w:rsidRPr="008476B1">
              <w:rPr>
                <w:rFonts w:ascii="Comic Sans MS" w:hAnsi="Comic Sans MS" w:cs="Arial"/>
                <w:color w:val="000000"/>
                <w:sz w:val="22"/>
                <w:szCs w:val="22"/>
              </w:rPr>
              <w:t>Finalize the PBL  theme/topic, gather appropriate resources and begin planning for instruction as evidenced by created lesson plans.</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January 2011</w:t>
            </w:r>
          </w:p>
          <w:p w:rsidR="00275D55" w:rsidRDefault="00275D55" w:rsidP="002E3F10">
            <w:pPr>
              <w:shd w:val="clear" w:color="auto" w:fill="FFFFFF"/>
              <w:snapToGrid w:val="0"/>
              <w:rPr>
                <w:rFonts w:ascii="Comic Sans MS" w:hAnsi="Comic Sans MS"/>
                <w:b/>
                <w:bCs/>
                <w:color w:val="000000"/>
                <w:sz w:val="20"/>
                <w:szCs w:val="20"/>
              </w:rPr>
            </w:pPr>
          </w:p>
        </w:tc>
        <w:tc>
          <w:tcPr>
            <w:tcW w:w="1440" w:type="dxa"/>
            <w:tcBorders>
              <w:top w:val="single" w:sz="4" w:space="0" w:color="000000"/>
              <w:left w:val="single" w:sz="4" w:space="0" w:color="000000"/>
              <w:bottom w:val="single" w:sz="4" w:space="0" w:color="000000"/>
            </w:tcBorders>
          </w:tcPr>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Grant Team</w:t>
            </w:r>
          </w:p>
          <w:p w:rsidR="00275D55" w:rsidRDefault="00275D55" w:rsidP="002E3F10">
            <w:pPr>
              <w:pStyle w:val="Header"/>
              <w:tabs>
                <w:tab w:val="left" w:pos="720"/>
              </w:tabs>
              <w:snapToGrid w:val="0"/>
              <w:spacing w:before="0" w:after="0"/>
              <w:rPr>
                <w:rFonts w:ascii="Comic Sans MS" w:hAnsi="Comic Sans MS" w:cs="Arial"/>
                <w:sz w:val="20"/>
                <w:szCs w:val="20"/>
              </w:rPr>
            </w:pPr>
            <w:r>
              <w:rPr>
                <w:rFonts w:ascii="Comic Sans MS" w:hAnsi="Comic Sans MS" w:cs="Arial"/>
                <w:sz w:val="20"/>
                <w:szCs w:val="20"/>
              </w:rPr>
              <w:t>Tech Coach</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Identification of PBL Theme</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Gather and store resources for PBL offering</w:t>
            </w:r>
          </w:p>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 xml:space="preserve">Develop Lesson Plans  </w:t>
            </w: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snapToGrid w:val="0"/>
              <w:rPr>
                <w:rFonts w:ascii="Comic Sans MS" w:hAnsi="Comic Sans MS" w:cs="Arial"/>
                <w:sz w:val="20"/>
                <w:szCs w:val="20"/>
              </w:rPr>
            </w:pPr>
            <w:r w:rsidRPr="008476B1">
              <w:rPr>
                <w:rFonts w:ascii="Comic Sans MS" w:hAnsi="Comic Sans MS" w:cs="Arial"/>
                <w:color w:val="000000"/>
                <w:sz w:val="22"/>
                <w:szCs w:val="22"/>
              </w:rPr>
              <w:t>Students are prepared for PBL unit by teachers to discuss problem solving and critical thinking in lessons.  Proper preparation will be evidenced by rubrics introduced to students that will show them how to measure their own progress.</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Feb 2011</w:t>
            </w:r>
          </w:p>
        </w:tc>
        <w:tc>
          <w:tcPr>
            <w:tcW w:w="144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color w:val="000000"/>
                <w:sz w:val="20"/>
                <w:szCs w:val="20"/>
              </w:rPr>
            </w:pPr>
            <w:r>
              <w:rPr>
                <w:rFonts w:ascii="Comic Sans MS" w:hAnsi="Comic Sans MS"/>
                <w:color w:val="000000"/>
                <w:sz w:val="20"/>
                <w:szCs w:val="20"/>
              </w:rPr>
              <w:t>Grant Team</w:t>
            </w:r>
          </w:p>
          <w:p w:rsidR="00275D55" w:rsidRDefault="00275D55" w:rsidP="002E3F10">
            <w:pPr>
              <w:shd w:val="clear" w:color="auto" w:fill="FFFFFF"/>
              <w:snapToGrid w:val="0"/>
              <w:rPr>
                <w:rFonts w:ascii="Comic Sans MS" w:hAnsi="Comic Sans MS"/>
                <w:color w:val="000000"/>
                <w:sz w:val="20"/>
                <w:szCs w:val="20"/>
              </w:rPr>
            </w:pPr>
          </w:p>
          <w:p w:rsidR="00275D55" w:rsidRDefault="00275D55" w:rsidP="002E3F10">
            <w:pPr>
              <w:shd w:val="clear" w:color="auto" w:fill="FFFFFF"/>
              <w:snapToGrid w:val="0"/>
              <w:rPr>
                <w:rFonts w:ascii="Comic Sans MS" w:hAnsi="Comic Sans MS"/>
                <w:color w:val="000000"/>
                <w:sz w:val="20"/>
                <w:szCs w:val="20"/>
              </w:rPr>
            </w:pP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 xml:space="preserve">Student Overview of expectations including rubrics delivered by grant team teachers  </w:t>
            </w: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shd w:val="clear" w:color="auto" w:fill="FFFFFF"/>
              <w:snapToGrid w:val="0"/>
              <w:rPr>
                <w:rFonts w:ascii="Comic Sans MS" w:hAnsi="Comic Sans MS"/>
                <w:color w:val="000000"/>
                <w:sz w:val="20"/>
                <w:szCs w:val="20"/>
              </w:rPr>
            </w:pPr>
            <w:r w:rsidRPr="008476B1">
              <w:rPr>
                <w:rFonts w:ascii="Comic Sans MS" w:hAnsi="Comic Sans MS" w:cs="Arial"/>
                <w:color w:val="000000"/>
                <w:sz w:val="22"/>
                <w:szCs w:val="22"/>
              </w:rPr>
              <w:lastRenderedPageBreak/>
              <w:t>Teachers begin to deliver cross curricular, project based learning lessons as evidenced by data compiled via multiple assessment instruments, to be utilized throughout the PBL unit, which will assess student’s ability to apply knowledge gained.</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March 2011</w:t>
            </w:r>
          </w:p>
        </w:tc>
        <w:tc>
          <w:tcPr>
            <w:tcW w:w="144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Individual teachers</w:t>
            </w:r>
          </w:p>
          <w:p w:rsidR="00275D55" w:rsidRDefault="00275D55" w:rsidP="002E3F10">
            <w:pPr>
              <w:shd w:val="clear" w:color="auto" w:fill="FFFFFF"/>
              <w:snapToGrid w:val="0"/>
              <w:rPr>
                <w:rFonts w:ascii="Comic Sans MS" w:hAnsi="Comic Sans MS"/>
                <w:bCs/>
                <w:color w:val="000000"/>
                <w:sz w:val="20"/>
                <w:szCs w:val="20"/>
              </w:rPr>
            </w:pP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Principals</w:t>
            </w:r>
          </w:p>
          <w:p w:rsidR="00275D55" w:rsidRDefault="00275D55" w:rsidP="002E3F10">
            <w:pPr>
              <w:shd w:val="clear" w:color="auto" w:fill="FFFFFF"/>
              <w:snapToGrid w:val="0"/>
              <w:rPr>
                <w:rFonts w:ascii="Comic Sans MS" w:hAnsi="Comic Sans MS"/>
                <w:bCs/>
                <w:color w:val="000000"/>
                <w:sz w:val="20"/>
                <w:szCs w:val="20"/>
              </w:rPr>
            </w:pP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coach</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 xml:space="preserve">Teachers discuss and report progress on utilizing and teaching technologies.  coaches check in progress of teachers and students.  </w:t>
            </w:r>
          </w:p>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Teachers post progress in online discussions.</w:t>
            </w:r>
          </w:p>
        </w:tc>
      </w:tr>
      <w:tr w:rsidR="00275D55" w:rsidTr="002E3F10">
        <w:trPr>
          <w:cantSplit/>
          <w:trHeight w:val="1430"/>
        </w:trPr>
        <w:tc>
          <w:tcPr>
            <w:tcW w:w="6768" w:type="dxa"/>
            <w:tcBorders>
              <w:top w:val="single" w:sz="4" w:space="0" w:color="000000"/>
              <w:left w:val="single" w:sz="4" w:space="0" w:color="000000"/>
              <w:bottom w:val="single" w:sz="4" w:space="0" w:color="000000"/>
            </w:tcBorders>
          </w:tcPr>
          <w:p w:rsidR="00275D55" w:rsidRPr="008476B1" w:rsidRDefault="00275D55" w:rsidP="002E3F10">
            <w:pPr>
              <w:shd w:val="clear" w:color="auto" w:fill="FFFFFF"/>
              <w:snapToGrid w:val="0"/>
              <w:rPr>
                <w:rFonts w:ascii="Comic Sans MS" w:hAnsi="Comic Sans MS"/>
                <w:color w:val="000000"/>
                <w:sz w:val="20"/>
                <w:szCs w:val="20"/>
              </w:rPr>
            </w:pPr>
            <w:r w:rsidRPr="008476B1">
              <w:rPr>
                <w:rFonts w:ascii="Comic Sans MS" w:hAnsi="Comic Sans MS" w:cs="Arial"/>
                <w:color w:val="000000"/>
                <w:sz w:val="22"/>
                <w:szCs w:val="22"/>
              </w:rPr>
              <w:t>Team will continually reflect, review and evaluate effectiveness of lessons and activities as evidenced by student success and comprehension</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April 2011 thru June 2011</w:t>
            </w:r>
          </w:p>
        </w:tc>
        <w:tc>
          <w:tcPr>
            <w:tcW w:w="144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Individual teachers</w:t>
            </w:r>
          </w:p>
          <w:p w:rsidR="00275D55" w:rsidRDefault="00275D55" w:rsidP="002E3F10">
            <w:pPr>
              <w:shd w:val="clear" w:color="auto" w:fill="FFFFFF"/>
              <w:snapToGrid w:val="0"/>
              <w:rPr>
                <w:rFonts w:ascii="Comic Sans MS" w:hAnsi="Comic Sans MS"/>
                <w:bCs/>
                <w:color w:val="000000"/>
                <w:sz w:val="20"/>
                <w:szCs w:val="20"/>
              </w:rPr>
            </w:pP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Coach</w:t>
            </w: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Principal</w:t>
            </w: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Tech coordinator</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 xml:space="preserve">Teacher reflections are gathered in the wiki and analyzed by the team.  </w:t>
            </w:r>
          </w:p>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The project-based unit is revised for next year based on student data.</w:t>
            </w:r>
          </w:p>
          <w:p w:rsidR="00275D55" w:rsidRDefault="00275D55" w:rsidP="002E3F10">
            <w:pPr>
              <w:snapToGrid w:val="0"/>
              <w:rPr>
                <w:rFonts w:ascii="Comic Sans MS" w:hAnsi="Comic Sans MS"/>
                <w:b/>
                <w:bCs/>
                <w:color w:val="000000"/>
                <w:sz w:val="20"/>
                <w:szCs w:val="20"/>
              </w:rPr>
            </w:pPr>
          </w:p>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Feedback from students, teachers, parents, and community is collected electronically for easy analysis.</w:t>
            </w:r>
          </w:p>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The grant team analyzes the data and reports it.</w:t>
            </w:r>
          </w:p>
        </w:tc>
      </w:tr>
      <w:tr w:rsidR="00275D55" w:rsidTr="002E3F10">
        <w:trPr>
          <w:cantSplit/>
        </w:trPr>
        <w:tc>
          <w:tcPr>
            <w:tcW w:w="6768" w:type="dxa"/>
            <w:tcBorders>
              <w:top w:val="single" w:sz="4" w:space="0" w:color="000000"/>
              <w:left w:val="single" w:sz="4" w:space="0" w:color="000000"/>
              <w:bottom w:val="single" w:sz="4" w:space="0" w:color="000000"/>
            </w:tcBorders>
          </w:tcPr>
          <w:p w:rsidR="00275D55" w:rsidRPr="008476B1" w:rsidRDefault="00275D55" w:rsidP="002E3F10">
            <w:pPr>
              <w:shd w:val="clear" w:color="auto" w:fill="FFFFFF"/>
              <w:snapToGrid w:val="0"/>
              <w:rPr>
                <w:rFonts w:ascii="Comic Sans MS" w:hAnsi="Comic Sans MS"/>
                <w:color w:val="000000"/>
                <w:sz w:val="20"/>
                <w:szCs w:val="20"/>
              </w:rPr>
            </w:pPr>
            <w:r w:rsidRPr="008476B1">
              <w:rPr>
                <w:rFonts w:ascii="Comic Sans MS" w:hAnsi="Comic Sans MS" w:cs="Arial"/>
                <w:color w:val="000000"/>
                <w:sz w:val="22"/>
                <w:szCs w:val="22"/>
              </w:rPr>
              <w:t>Team will compile resources developed throughout year a evidenced by a digital repository of resources available online</w:t>
            </w:r>
          </w:p>
        </w:tc>
        <w:tc>
          <w:tcPr>
            <w:tcW w:w="162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
                <w:bCs/>
                <w:color w:val="000000"/>
                <w:sz w:val="20"/>
                <w:szCs w:val="20"/>
              </w:rPr>
            </w:pPr>
            <w:r>
              <w:rPr>
                <w:rFonts w:ascii="Comic Sans MS" w:hAnsi="Comic Sans MS"/>
                <w:b/>
                <w:bCs/>
                <w:color w:val="000000"/>
                <w:sz w:val="20"/>
                <w:szCs w:val="20"/>
              </w:rPr>
              <w:t>May 2011 thru June 2011</w:t>
            </w:r>
          </w:p>
        </w:tc>
        <w:tc>
          <w:tcPr>
            <w:tcW w:w="1440" w:type="dxa"/>
            <w:tcBorders>
              <w:top w:val="single" w:sz="4" w:space="0" w:color="000000"/>
              <w:left w:val="single" w:sz="4" w:space="0" w:color="000000"/>
              <w:bottom w:val="single" w:sz="4" w:space="0" w:color="000000"/>
            </w:tcBorders>
          </w:tcPr>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Grant Team</w:t>
            </w:r>
          </w:p>
          <w:p w:rsidR="00275D55" w:rsidRDefault="00275D55" w:rsidP="002E3F10">
            <w:pPr>
              <w:shd w:val="clear" w:color="auto" w:fill="FFFFFF"/>
              <w:snapToGrid w:val="0"/>
              <w:rPr>
                <w:rFonts w:ascii="Comic Sans MS" w:hAnsi="Comic Sans MS"/>
                <w:bCs/>
                <w:color w:val="000000"/>
                <w:sz w:val="20"/>
                <w:szCs w:val="20"/>
              </w:rPr>
            </w:pPr>
            <w:r>
              <w:rPr>
                <w:rFonts w:ascii="Comic Sans MS" w:hAnsi="Comic Sans MS"/>
                <w:bCs/>
                <w:color w:val="000000"/>
                <w:sz w:val="20"/>
                <w:szCs w:val="20"/>
              </w:rPr>
              <w:t>Tech Coach</w:t>
            </w:r>
          </w:p>
        </w:tc>
        <w:tc>
          <w:tcPr>
            <w:tcW w:w="3970" w:type="dxa"/>
            <w:tcBorders>
              <w:top w:val="single" w:sz="4" w:space="0" w:color="000000"/>
              <w:left w:val="single" w:sz="4" w:space="0" w:color="000000"/>
              <w:bottom w:val="single" w:sz="4" w:space="0" w:color="000000"/>
              <w:right w:val="single" w:sz="4" w:space="0" w:color="000000"/>
            </w:tcBorders>
          </w:tcPr>
          <w:p w:rsidR="00275D55" w:rsidRDefault="00275D55" w:rsidP="002E3F10">
            <w:pPr>
              <w:snapToGrid w:val="0"/>
              <w:rPr>
                <w:rFonts w:ascii="Comic Sans MS" w:hAnsi="Comic Sans MS"/>
                <w:b/>
                <w:bCs/>
                <w:color w:val="000000"/>
                <w:sz w:val="20"/>
                <w:szCs w:val="20"/>
              </w:rPr>
            </w:pPr>
            <w:r>
              <w:rPr>
                <w:rFonts w:ascii="Comic Sans MS" w:hAnsi="Comic Sans MS"/>
                <w:b/>
                <w:bCs/>
                <w:color w:val="000000"/>
                <w:sz w:val="20"/>
                <w:szCs w:val="20"/>
              </w:rPr>
              <w:t>All resources located in an online environment for future use</w:t>
            </w:r>
          </w:p>
          <w:p w:rsidR="00275D55" w:rsidRDefault="00275D55" w:rsidP="002E3F10">
            <w:pPr>
              <w:rPr>
                <w:rFonts w:ascii="Comic Sans MS" w:hAnsi="Comic Sans MS"/>
                <w:b/>
                <w:bCs/>
                <w:color w:val="000000"/>
                <w:sz w:val="20"/>
                <w:szCs w:val="20"/>
              </w:rPr>
            </w:pPr>
          </w:p>
        </w:tc>
      </w:tr>
    </w:tbl>
    <w:p w:rsidR="00942DF9" w:rsidRDefault="00942DF9">
      <w:pPr>
        <w:rPr>
          <w:rFonts w:ascii="Comic Sans MS" w:hAnsi="Comic Sans MS"/>
        </w:rPr>
      </w:pPr>
    </w:p>
    <w:p w:rsidR="00942DF9" w:rsidRDefault="00942DF9">
      <w:pPr>
        <w:pageBreakBefore/>
        <w:rPr>
          <w:sz w:val="4"/>
        </w:rPr>
      </w:pPr>
    </w:p>
    <w:p w:rsidR="00942DF9" w:rsidRDefault="00942DF9" w:rsidP="00F2116F">
      <w:pPr>
        <w:pageBreakBefore/>
      </w:pPr>
    </w:p>
    <w:sectPr w:rsidR="00942DF9" w:rsidSect="00C4550A">
      <w:footerReference w:type="default" r:id="rId7"/>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F4D" w:rsidRDefault="00941F4D">
      <w:r>
        <w:separator/>
      </w:r>
    </w:p>
  </w:endnote>
  <w:endnote w:type="continuationSeparator" w:id="0">
    <w:p w:rsidR="00941F4D" w:rsidRDefault="00941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omic Sans MS">
    <w:altName w:val="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DF9" w:rsidRDefault="00824CFD">
    <w:pPr>
      <w:pStyle w:val="Footer"/>
      <w:jc w:val="center"/>
    </w:pPr>
    <w:r>
      <w:rPr>
        <w:rStyle w:val="PageNumber"/>
      </w:rPr>
      <w:fldChar w:fldCharType="begin"/>
    </w:r>
    <w:r w:rsidR="00942DF9">
      <w:rPr>
        <w:rStyle w:val="PageNumber"/>
      </w:rPr>
      <w:instrText xml:space="preserve"> PAGE </w:instrText>
    </w:r>
    <w:r>
      <w:rPr>
        <w:rStyle w:val="PageNumber"/>
      </w:rPr>
      <w:fldChar w:fldCharType="separate"/>
    </w:r>
    <w:r w:rsidR="00275D55">
      <w:rPr>
        <w:rStyle w:val="PageNumber"/>
        <w:noProof/>
      </w:rPr>
      <w:t>11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F4D" w:rsidRDefault="00941F4D">
      <w:r>
        <w:separator/>
      </w:r>
    </w:p>
  </w:footnote>
  <w:footnote w:type="continuationSeparator" w:id="0">
    <w:p w:rsidR="00941F4D" w:rsidRDefault="00941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5"/>
    <w:lvl w:ilvl="0">
      <w:start w:val="1"/>
      <w:numFmt w:val="bullet"/>
      <w:lvlText w:val=""/>
      <w:lvlJc w:val="left"/>
      <w:pPr>
        <w:tabs>
          <w:tab w:val="num" w:pos="0"/>
        </w:tabs>
        <w:ind w:left="360" w:hanging="360"/>
      </w:pPr>
      <w:rPr>
        <w:rFonts w:ascii="Symbol" w:hAnsi="Symbol"/>
      </w:rPr>
    </w:lvl>
  </w:abstractNum>
  <w:abstractNum w:abstractNumId="4">
    <w:nsid w:val="00000005"/>
    <w:multiLevelType w:val="singleLevel"/>
    <w:tmpl w:val="00000005"/>
    <w:name w:val="WW8Num11"/>
    <w:lvl w:ilvl="0">
      <w:start w:val="1"/>
      <w:numFmt w:val="decimal"/>
      <w:lvlText w:val="%1."/>
      <w:lvlJc w:val="left"/>
      <w:pPr>
        <w:tabs>
          <w:tab w:val="num" w:pos="0"/>
        </w:tabs>
        <w:ind w:left="720" w:hanging="360"/>
      </w:pPr>
      <w:rPr>
        <w:rFonts w:cs="Times New Roman"/>
      </w:rPr>
    </w:lvl>
  </w:abstractNum>
  <w:abstractNum w:abstractNumId="5">
    <w:nsid w:val="00000006"/>
    <w:multiLevelType w:val="singleLevel"/>
    <w:tmpl w:val="00000006"/>
    <w:name w:val="WW8Num14"/>
    <w:lvl w:ilvl="0">
      <w:start w:val="1"/>
      <w:numFmt w:val="decimal"/>
      <w:lvlText w:val="%1."/>
      <w:lvlJc w:val="left"/>
      <w:pPr>
        <w:tabs>
          <w:tab w:val="num" w:pos="720"/>
        </w:tabs>
        <w:ind w:left="720" w:hanging="360"/>
      </w:pPr>
      <w:rPr>
        <w:rFonts w:cs="Times New Roman"/>
      </w:rPr>
    </w:lvl>
  </w:abstractNum>
  <w:abstractNum w:abstractNumId="6">
    <w:nsid w:val="00000007"/>
    <w:multiLevelType w:val="singleLevel"/>
    <w:tmpl w:val="00000007"/>
    <w:name w:val="WW8Num17"/>
    <w:lvl w:ilvl="0">
      <w:start w:val="1"/>
      <w:numFmt w:val="bullet"/>
      <w:lvlText w:val=""/>
      <w:lvlJc w:val="left"/>
      <w:pPr>
        <w:tabs>
          <w:tab w:val="num" w:pos="0"/>
        </w:tabs>
        <w:ind w:left="360" w:hanging="360"/>
      </w:pPr>
      <w:rPr>
        <w:rFonts w:ascii="Symbol" w:hAnsi="Symbol"/>
      </w:rPr>
    </w:lvl>
  </w:abstractNum>
  <w:abstractNum w:abstractNumId="7">
    <w:nsid w:val="020A6B2E"/>
    <w:multiLevelType w:val="hybridMultilevel"/>
    <w:tmpl w:val="8CC8364A"/>
    <w:lvl w:ilvl="0" w:tplc="CED8BC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02A8275F"/>
    <w:multiLevelType w:val="singleLevel"/>
    <w:tmpl w:val="00000003"/>
    <w:lvl w:ilvl="0">
      <w:start w:val="1"/>
      <w:numFmt w:val="decimal"/>
      <w:lvlText w:val="%1."/>
      <w:lvlJc w:val="left"/>
      <w:pPr>
        <w:tabs>
          <w:tab w:val="num" w:pos="720"/>
        </w:tabs>
        <w:ind w:left="720" w:hanging="360"/>
      </w:pPr>
      <w:rPr>
        <w:rFonts w:cs="Times New Roman"/>
      </w:rPr>
    </w:lvl>
  </w:abstractNum>
  <w:abstractNum w:abstractNumId="9">
    <w:nsid w:val="06232CD2"/>
    <w:multiLevelType w:val="hybridMultilevel"/>
    <w:tmpl w:val="87AC3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9C6323"/>
    <w:multiLevelType w:val="hybridMultilevel"/>
    <w:tmpl w:val="0E70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93ECE"/>
    <w:multiLevelType w:val="singleLevel"/>
    <w:tmpl w:val="00000003"/>
    <w:lvl w:ilvl="0">
      <w:start w:val="1"/>
      <w:numFmt w:val="decimal"/>
      <w:lvlText w:val="%1."/>
      <w:lvlJc w:val="left"/>
      <w:pPr>
        <w:tabs>
          <w:tab w:val="num" w:pos="720"/>
        </w:tabs>
        <w:ind w:left="720" w:hanging="360"/>
      </w:pPr>
      <w:rPr>
        <w:rFonts w:cs="Times New Roman"/>
      </w:rPr>
    </w:lvl>
  </w:abstractNum>
  <w:abstractNum w:abstractNumId="12">
    <w:nsid w:val="42591637"/>
    <w:multiLevelType w:val="hybridMultilevel"/>
    <w:tmpl w:val="CC407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004EBD"/>
    <w:multiLevelType w:val="hybridMultilevel"/>
    <w:tmpl w:val="5E4AC3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94D6DF6"/>
    <w:multiLevelType w:val="hybridMultilevel"/>
    <w:tmpl w:val="CACA50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95406DB"/>
    <w:multiLevelType w:val="hybridMultilevel"/>
    <w:tmpl w:val="3D0E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87ED9"/>
    <w:multiLevelType w:val="singleLevel"/>
    <w:tmpl w:val="00000003"/>
    <w:lvl w:ilvl="0">
      <w:start w:val="1"/>
      <w:numFmt w:val="decimal"/>
      <w:lvlText w:val="%1."/>
      <w:lvlJc w:val="left"/>
      <w:pPr>
        <w:tabs>
          <w:tab w:val="num" w:pos="720"/>
        </w:tabs>
        <w:ind w:left="720" w:hanging="360"/>
      </w:pPr>
      <w:rPr>
        <w:rFonts w:cs="Times New Roman"/>
      </w:rPr>
    </w:lvl>
  </w:abstractNum>
  <w:abstractNum w:abstractNumId="17">
    <w:nsid w:val="79BB3D2C"/>
    <w:multiLevelType w:val="hybridMultilevel"/>
    <w:tmpl w:val="F93402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17"/>
  </w:num>
  <w:num w:numId="10">
    <w:abstractNumId w:val="9"/>
  </w:num>
  <w:num w:numId="11">
    <w:abstractNumId w:val="11"/>
  </w:num>
  <w:num w:numId="12">
    <w:abstractNumId w:val="13"/>
  </w:num>
  <w:num w:numId="13">
    <w:abstractNumId w:val="7"/>
  </w:num>
  <w:num w:numId="14">
    <w:abstractNumId w:val="15"/>
  </w:num>
  <w:num w:numId="15">
    <w:abstractNumId w:val="14"/>
  </w:num>
  <w:num w:numId="16">
    <w:abstractNumId w:val="8"/>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1C08"/>
    <w:rsid w:val="00015A77"/>
    <w:rsid w:val="00020CA3"/>
    <w:rsid w:val="00042DEC"/>
    <w:rsid w:val="00075A24"/>
    <w:rsid w:val="000B6B6D"/>
    <w:rsid w:val="000C2055"/>
    <w:rsid w:val="000E13E2"/>
    <w:rsid w:val="001003D9"/>
    <w:rsid w:val="001543D6"/>
    <w:rsid w:val="00161B06"/>
    <w:rsid w:val="001771B2"/>
    <w:rsid w:val="00183AF9"/>
    <w:rsid w:val="001A708D"/>
    <w:rsid w:val="001A7C68"/>
    <w:rsid w:val="0022045A"/>
    <w:rsid w:val="002472E8"/>
    <w:rsid w:val="0025274F"/>
    <w:rsid w:val="002553B9"/>
    <w:rsid w:val="00275D55"/>
    <w:rsid w:val="00295411"/>
    <w:rsid w:val="002B31F5"/>
    <w:rsid w:val="003106E8"/>
    <w:rsid w:val="00314CA9"/>
    <w:rsid w:val="00384189"/>
    <w:rsid w:val="00385715"/>
    <w:rsid w:val="003868B0"/>
    <w:rsid w:val="003A07B1"/>
    <w:rsid w:val="003B0262"/>
    <w:rsid w:val="003C0EDB"/>
    <w:rsid w:val="003C7EE5"/>
    <w:rsid w:val="003D17EB"/>
    <w:rsid w:val="003F1C08"/>
    <w:rsid w:val="00407442"/>
    <w:rsid w:val="004145B5"/>
    <w:rsid w:val="004151E6"/>
    <w:rsid w:val="00435021"/>
    <w:rsid w:val="004422BE"/>
    <w:rsid w:val="004A1691"/>
    <w:rsid w:val="004D4144"/>
    <w:rsid w:val="00552974"/>
    <w:rsid w:val="00665B5B"/>
    <w:rsid w:val="006855C4"/>
    <w:rsid w:val="006A0F1A"/>
    <w:rsid w:val="006C2348"/>
    <w:rsid w:val="006F457F"/>
    <w:rsid w:val="007041C3"/>
    <w:rsid w:val="00727E52"/>
    <w:rsid w:val="0073332A"/>
    <w:rsid w:val="00751B78"/>
    <w:rsid w:val="007A3FA0"/>
    <w:rsid w:val="007C24FD"/>
    <w:rsid w:val="007D2D08"/>
    <w:rsid w:val="007E3B80"/>
    <w:rsid w:val="0081555A"/>
    <w:rsid w:val="00824CFD"/>
    <w:rsid w:val="008275BF"/>
    <w:rsid w:val="0083308A"/>
    <w:rsid w:val="008476B1"/>
    <w:rsid w:val="00847C12"/>
    <w:rsid w:val="008B1861"/>
    <w:rsid w:val="00902DE0"/>
    <w:rsid w:val="00910B98"/>
    <w:rsid w:val="00912BD7"/>
    <w:rsid w:val="00913949"/>
    <w:rsid w:val="00930A4E"/>
    <w:rsid w:val="00931EED"/>
    <w:rsid w:val="00941F4D"/>
    <w:rsid w:val="00942DF9"/>
    <w:rsid w:val="009F0A8F"/>
    <w:rsid w:val="00A84B6E"/>
    <w:rsid w:val="00AA638C"/>
    <w:rsid w:val="00B40FD1"/>
    <w:rsid w:val="00B5320D"/>
    <w:rsid w:val="00BB38AE"/>
    <w:rsid w:val="00BE000F"/>
    <w:rsid w:val="00C25A9B"/>
    <w:rsid w:val="00C4550A"/>
    <w:rsid w:val="00C91D28"/>
    <w:rsid w:val="00CF448F"/>
    <w:rsid w:val="00D11697"/>
    <w:rsid w:val="00D21489"/>
    <w:rsid w:val="00D42082"/>
    <w:rsid w:val="00D63938"/>
    <w:rsid w:val="00D82C6C"/>
    <w:rsid w:val="00DF187B"/>
    <w:rsid w:val="00DF384E"/>
    <w:rsid w:val="00E44B9C"/>
    <w:rsid w:val="00E515DF"/>
    <w:rsid w:val="00E70F96"/>
    <w:rsid w:val="00EA6B51"/>
    <w:rsid w:val="00EC548A"/>
    <w:rsid w:val="00EF2DC7"/>
    <w:rsid w:val="00F2116F"/>
    <w:rsid w:val="00F33F94"/>
    <w:rsid w:val="00F62678"/>
    <w:rsid w:val="00F91D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50A"/>
    <w:pPr>
      <w:suppressAutoHyphens/>
    </w:pPr>
    <w:rPr>
      <w:sz w:val="24"/>
      <w:szCs w:val="24"/>
      <w:lang w:eastAsia="ar-SA"/>
    </w:rPr>
  </w:style>
  <w:style w:type="paragraph" w:styleId="Heading2">
    <w:name w:val="heading 2"/>
    <w:basedOn w:val="Normal"/>
    <w:next w:val="BodyText"/>
    <w:link w:val="Heading2Char"/>
    <w:uiPriority w:val="99"/>
    <w:qFormat/>
    <w:rsid w:val="00C4550A"/>
    <w:pPr>
      <w:tabs>
        <w:tab w:val="num" w:pos="576"/>
      </w:tabs>
      <w:spacing w:before="280" w:after="280"/>
      <w:ind w:left="576" w:hanging="576"/>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B6715"/>
    <w:rPr>
      <w:rFonts w:ascii="Cambria" w:eastAsia="Times New Roman" w:hAnsi="Cambria" w:cs="Times New Roman"/>
      <w:b/>
      <w:bCs/>
      <w:i/>
      <w:iCs/>
      <w:sz w:val="28"/>
      <w:szCs w:val="28"/>
      <w:lang w:eastAsia="ar-SA"/>
    </w:rPr>
  </w:style>
  <w:style w:type="character" w:customStyle="1" w:styleId="WW8Num2z0">
    <w:name w:val="WW8Num2z0"/>
    <w:uiPriority w:val="99"/>
    <w:rsid w:val="00C4550A"/>
    <w:rPr>
      <w:rFonts w:ascii="Wingdings" w:hAnsi="Wingdings"/>
      <w:sz w:val="20"/>
    </w:rPr>
  </w:style>
  <w:style w:type="character" w:customStyle="1" w:styleId="WW8Num2z1">
    <w:name w:val="WW8Num2z1"/>
    <w:uiPriority w:val="99"/>
    <w:rsid w:val="00C4550A"/>
    <w:rPr>
      <w:rFonts w:ascii="Courier New" w:hAnsi="Courier New"/>
    </w:rPr>
  </w:style>
  <w:style w:type="character" w:customStyle="1" w:styleId="WW8Num2z2">
    <w:name w:val="WW8Num2z2"/>
    <w:uiPriority w:val="99"/>
    <w:rsid w:val="00C4550A"/>
    <w:rPr>
      <w:rFonts w:ascii="Wingdings" w:hAnsi="Wingdings"/>
    </w:rPr>
  </w:style>
  <w:style w:type="character" w:customStyle="1" w:styleId="WW8Num2z3">
    <w:name w:val="WW8Num2z3"/>
    <w:uiPriority w:val="99"/>
    <w:rsid w:val="00C4550A"/>
    <w:rPr>
      <w:rFonts w:ascii="Symbol" w:hAnsi="Symbol"/>
    </w:rPr>
  </w:style>
  <w:style w:type="character" w:customStyle="1" w:styleId="WW8Num5z0">
    <w:name w:val="WW8Num5z0"/>
    <w:uiPriority w:val="99"/>
    <w:rsid w:val="00C4550A"/>
    <w:rPr>
      <w:rFonts w:ascii="Symbol" w:hAnsi="Symbol"/>
    </w:rPr>
  </w:style>
  <w:style w:type="character" w:customStyle="1" w:styleId="WW8Num5z1">
    <w:name w:val="WW8Num5z1"/>
    <w:uiPriority w:val="99"/>
    <w:rsid w:val="00C4550A"/>
    <w:rPr>
      <w:rFonts w:ascii="Courier New" w:hAnsi="Courier New"/>
    </w:rPr>
  </w:style>
  <w:style w:type="character" w:customStyle="1" w:styleId="WW8Num5z2">
    <w:name w:val="WW8Num5z2"/>
    <w:uiPriority w:val="99"/>
    <w:rsid w:val="00C4550A"/>
    <w:rPr>
      <w:rFonts w:ascii="Wingdings" w:hAnsi="Wingdings"/>
    </w:rPr>
  </w:style>
  <w:style w:type="character" w:customStyle="1" w:styleId="WW8Num7z0">
    <w:name w:val="WW8Num7z0"/>
    <w:uiPriority w:val="99"/>
    <w:rsid w:val="00C4550A"/>
    <w:rPr>
      <w:rFonts w:ascii="Symbol" w:hAnsi="Symbol"/>
    </w:rPr>
  </w:style>
  <w:style w:type="character" w:customStyle="1" w:styleId="WW8Num7z1">
    <w:name w:val="WW8Num7z1"/>
    <w:uiPriority w:val="99"/>
    <w:rsid w:val="00C4550A"/>
    <w:rPr>
      <w:rFonts w:ascii="Courier New" w:hAnsi="Courier New"/>
    </w:rPr>
  </w:style>
  <w:style w:type="character" w:customStyle="1" w:styleId="WW8Num7z2">
    <w:name w:val="WW8Num7z2"/>
    <w:uiPriority w:val="99"/>
    <w:rsid w:val="00C4550A"/>
    <w:rPr>
      <w:rFonts w:ascii="Wingdings" w:hAnsi="Wingdings"/>
    </w:rPr>
  </w:style>
  <w:style w:type="character" w:customStyle="1" w:styleId="WW8Num10z0">
    <w:name w:val="WW8Num10z0"/>
    <w:uiPriority w:val="99"/>
    <w:rsid w:val="00C4550A"/>
    <w:rPr>
      <w:rFonts w:ascii="Symbol" w:hAnsi="Symbol"/>
    </w:rPr>
  </w:style>
  <w:style w:type="character" w:customStyle="1" w:styleId="WW8Num10z1">
    <w:name w:val="WW8Num10z1"/>
    <w:uiPriority w:val="99"/>
    <w:rsid w:val="00C4550A"/>
    <w:rPr>
      <w:rFonts w:ascii="Courier New" w:hAnsi="Courier New"/>
    </w:rPr>
  </w:style>
  <w:style w:type="character" w:customStyle="1" w:styleId="WW8Num10z2">
    <w:name w:val="WW8Num10z2"/>
    <w:uiPriority w:val="99"/>
    <w:rsid w:val="00C4550A"/>
    <w:rPr>
      <w:rFonts w:ascii="Wingdings" w:hAnsi="Wingdings"/>
    </w:rPr>
  </w:style>
  <w:style w:type="character" w:customStyle="1" w:styleId="WW8Num13z0">
    <w:name w:val="WW8Num13z0"/>
    <w:uiPriority w:val="99"/>
    <w:rsid w:val="00C4550A"/>
    <w:rPr>
      <w:rFonts w:ascii="Symbol" w:hAnsi="Symbol"/>
    </w:rPr>
  </w:style>
  <w:style w:type="character" w:customStyle="1" w:styleId="WW8Num13z1">
    <w:name w:val="WW8Num13z1"/>
    <w:uiPriority w:val="99"/>
    <w:rsid w:val="00C4550A"/>
    <w:rPr>
      <w:rFonts w:ascii="Courier New" w:hAnsi="Courier New"/>
    </w:rPr>
  </w:style>
  <w:style w:type="character" w:customStyle="1" w:styleId="WW8Num13z2">
    <w:name w:val="WW8Num13z2"/>
    <w:uiPriority w:val="99"/>
    <w:rsid w:val="00C4550A"/>
    <w:rPr>
      <w:rFonts w:ascii="Wingdings" w:hAnsi="Wingdings"/>
    </w:rPr>
  </w:style>
  <w:style w:type="character" w:customStyle="1" w:styleId="WW8Num17z0">
    <w:name w:val="WW8Num17z0"/>
    <w:uiPriority w:val="99"/>
    <w:rsid w:val="00C4550A"/>
    <w:rPr>
      <w:rFonts w:ascii="Symbol" w:hAnsi="Symbol"/>
    </w:rPr>
  </w:style>
  <w:style w:type="character" w:customStyle="1" w:styleId="WW8Num17z1">
    <w:name w:val="WW8Num17z1"/>
    <w:uiPriority w:val="99"/>
    <w:rsid w:val="00C4550A"/>
    <w:rPr>
      <w:rFonts w:ascii="Courier New" w:hAnsi="Courier New"/>
    </w:rPr>
  </w:style>
  <w:style w:type="character" w:customStyle="1" w:styleId="WW8Num17z2">
    <w:name w:val="WW8Num17z2"/>
    <w:uiPriority w:val="99"/>
    <w:rsid w:val="00C4550A"/>
    <w:rPr>
      <w:rFonts w:ascii="Wingdings" w:hAnsi="Wingdings"/>
    </w:rPr>
  </w:style>
  <w:style w:type="character" w:styleId="Strong">
    <w:name w:val="Strong"/>
    <w:basedOn w:val="DefaultParagraphFont"/>
    <w:uiPriority w:val="99"/>
    <w:qFormat/>
    <w:rsid w:val="00C4550A"/>
    <w:rPr>
      <w:rFonts w:cs="Times New Roman"/>
      <w:b/>
      <w:bCs/>
    </w:rPr>
  </w:style>
  <w:style w:type="character" w:customStyle="1" w:styleId="label1">
    <w:name w:val="label1"/>
    <w:basedOn w:val="DefaultParagraphFont"/>
    <w:uiPriority w:val="99"/>
    <w:rsid w:val="00C4550A"/>
    <w:rPr>
      <w:rFonts w:cs="Times New Roman"/>
      <w:b/>
      <w:bCs/>
      <w:color w:val="000000"/>
      <w:shd w:val="clear" w:color="auto" w:fill="FFFFFF"/>
    </w:rPr>
  </w:style>
  <w:style w:type="character" w:customStyle="1" w:styleId="fnt0">
    <w:name w:val="fnt0"/>
    <w:basedOn w:val="DefaultParagraphFont"/>
    <w:uiPriority w:val="99"/>
    <w:rsid w:val="00C4550A"/>
    <w:rPr>
      <w:rFonts w:cs="Times New Roman"/>
      <w:color w:val="000000"/>
      <w:shd w:val="clear" w:color="auto" w:fill="FFFFFF"/>
    </w:rPr>
  </w:style>
  <w:style w:type="character" w:styleId="CommentReference">
    <w:name w:val="annotation reference"/>
    <w:basedOn w:val="DefaultParagraphFont"/>
    <w:uiPriority w:val="99"/>
    <w:rsid w:val="00C4550A"/>
    <w:rPr>
      <w:rFonts w:cs="Times New Roman"/>
      <w:sz w:val="18"/>
    </w:rPr>
  </w:style>
  <w:style w:type="character" w:styleId="PageNumber">
    <w:name w:val="page number"/>
    <w:basedOn w:val="DefaultParagraphFont"/>
    <w:uiPriority w:val="99"/>
    <w:rsid w:val="00C4550A"/>
    <w:rPr>
      <w:rFonts w:cs="Times New Roman"/>
    </w:rPr>
  </w:style>
  <w:style w:type="paragraph" w:customStyle="1" w:styleId="Heading">
    <w:name w:val="Heading"/>
    <w:basedOn w:val="Normal"/>
    <w:next w:val="BodyText"/>
    <w:uiPriority w:val="99"/>
    <w:rsid w:val="00C4550A"/>
    <w:pPr>
      <w:keepNext/>
      <w:spacing w:before="240" w:after="120"/>
    </w:pPr>
    <w:rPr>
      <w:rFonts w:ascii="Arial" w:eastAsia="SimSun" w:hAnsi="Arial" w:cs="Mangal"/>
      <w:sz w:val="28"/>
      <w:szCs w:val="28"/>
    </w:rPr>
  </w:style>
  <w:style w:type="paragraph" w:styleId="BodyText">
    <w:name w:val="Body Text"/>
    <w:basedOn w:val="Normal"/>
    <w:link w:val="BodyTextChar"/>
    <w:uiPriority w:val="99"/>
    <w:rsid w:val="00C4550A"/>
    <w:pPr>
      <w:spacing w:after="120"/>
    </w:pPr>
  </w:style>
  <w:style w:type="character" w:customStyle="1" w:styleId="BodyTextChar">
    <w:name w:val="Body Text Char"/>
    <w:basedOn w:val="DefaultParagraphFont"/>
    <w:link w:val="BodyText"/>
    <w:uiPriority w:val="99"/>
    <w:semiHidden/>
    <w:rsid w:val="00CB6715"/>
    <w:rPr>
      <w:sz w:val="24"/>
      <w:szCs w:val="24"/>
      <w:lang w:eastAsia="ar-SA"/>
    </w:rPr>
  </w:style>
  <w:style w:type="paragraph" w:styleId="List">
    <w:name w:val="List"/>
    <w:basedOn w:val="BodyText"/>
    <w:uiPriority w:val="99"/>
    <w:rsid w:val="00C4550A"/>
    <w:rPr>
      <w:rFonts w:cs="Mangal"/>
    </w:rPr>
  </w:style>
  <w:style w:type="paragraph" w:styleId="Caption">
    <w:name w:val="caption"/>
    <w:basedOn w:val="Normal"/>
    <w:uiPriority w:val="99"/>
    <w:qFormat/>
    <w:rsid w:val="00C4550A"/>
    <w:pPr>
      <w:suppressLineNumbers/>
      <w:spacing w:before="120" w:after="120"/>
    </w:pPr>
    <w:rPr>
      <w:rFonts w:cs="Mangal"/>
      <w:i/>
      <w:iCs/>
    </w:rPr>
  </w:style>
  <w:style w:type="paragraph" w:customStyle="1" w:styleId="Index">
    <w:name w:val="Index"/>
    <w:basedOn w:val="Normal"/>
    <w:uiPriority w:val="99"/>
    <w:rsid w:val="00C4550A"/>
    <w:pPr>
      <w:suppressLineNumbers/>
    </w:pPr>
    <w:rPr>
      <w:rFonts w:cs="Mangal"/>
    </w:rPr>
  </w:style>
  <w:style w:type="paragraph" w:styleId="NormalWeb">
    <w:name w:val="Normal (Web)"/>
    <w:basedOn w:val="Normal"/>
    <w:uiPriority w:val="99"/>
    <w:rsid w:val="00C4550A"/>
    <w:pPr>
      <w:spacing w:before="280" w:after="280"/>
    </w:pPr>
  </w:style>
  <w:style w:type="paragraph" w:styleId="Title">
    <w:name w:val="Title"/>
    <w:basedOn w:val="Normal"/>
    <w:next w:val="Subtitle"/>
    <w:link w:val="TitleChar"/>
    <w:uiPriority w:val="99"/>
    <w:qFormat/>
    <w:rsid w:val="00C4550A"/>
    <w:pPr>
      <w:shd w:val="clear" w:color="auto" w:fill="FFFFFF"/>
      <w:spacing w:before="280" w:after="280"/>
    </w:pPr>
    <w:rPr>
      <w:color w:val="000000"/>
    </w:rPr>
  </w:style>
  <w:style w:type="character" w:customStyle="1" w:styleId="TitleChar">
    <w:name w:val="Title Char"/>
    <w:basedOn w:val="DefaultParagraphFont"/>
    <w:link w:val="Title"/>
    <w:uiPriority w:val="10"/>
    <w:rsid w:val="00CB6715"/>
    <w:rPr>
      <w:rFonts w:ascii="Cambria" w:eastAsia="Times New Roman" w:hAnsi="Cambria" w:cs="Times New Roman"/>
      <w:b/>
      <w:bCs/>
      <w:kern w:val="28"/>
      <w:sz w:val="32"/>
      <w:szCs w:val="32"/>
      <w:lang w:eastAsia="ar-SA"/>
    </w:rPr>
  </w:style>
  <w:style w:type="paragraph" w:styleId="Subtitle">
    <w:name w:val="Subtitle"/>
    <w:basedOn w:val="Heading"/>
    <w:next w:val="BodyText"/>
    <w:link w:val="SubtitleChar"/>
    <w:uiPriority w:val="99"/>
    <w:qFormat/>
    <w:rsid w:val="00C4550A"/>
    <w:pPr>
      <w:jc w:val="center"/>
    </w:pPr>
    <w:rPr>
      <w:i/>
      <w:iCs/>
    </w:rPr>
  </w:style>
  <w:style w:type="character" w:customStyle="1" w:styleId="SubtitleChar">
    <w:name w:val="Subtitle Char"/>
    <w:basedOn w:val="DefaultParagraphFont"/>
    <w:link w:val="Subtitle"/>
    <w:uiPriority w:val="11"/>
    <w:rsid w:val="00CB6715"/>
    <w:rPr>
      <w:rFonts w:ascii="Cambria" w:eastAsia="Times New Roman" w:hAnsi="Cambria" w:cs="Times New Roman"/>
      <w:sz w:val="24"/>
      <w:szCs w:val="24"/>
      <w:lang w:eastAsia="ar-SA"/>
    </w:rPr>
  </w:style>
  <w:style w:type="paragraph" w:styleId="Header">
    <w:name w:val="header"/>
    <w:basedOn w:val="Normal"/>
    <w:link w:val="HeaderChar"/>
    <w:uiPriority w:val="99"/>
    <w:rsid w:val="00C4550A"/>
    <w:pPr>
      <w:shd w:val="clear" w:color="auto" w:fill="FFFFFF"/>
      <w:spacing w:before="280" w:after="280"/>
    </w:pPr>
    <w:rPr>
      <w:color w:val="000000"/>
    </w:rPr>
  </w:style>
  <w:style w:type="character" w:customStyle="1" w:styleId="HeaderChar">
    <w:name w:val="Header Char"/>
    <w:basedOn w:val="DefaultParagraphFont"/>
    <w:link w:val="Header"/>
    <w:uiPriority w:val="99"/>
    <w:semiHidden/>
    <w:rsid w:val="00CB6715"/>
    <w:rPr>
      <w:sz w:val="24"/>
      <w:szCs w:val="24"/>
      <w:lang w:eastAsia="ar-SA"/>
    </w:rPr>
  </w:style>
  <w:style w:type="paragraph" w:styleId="CommentText">
    <w:name w:val="annotation text"/>
    <w:basedOn w:val="Normal"/>
    <w:link w:val="CommentTextChar"/>
    <w:uiPriority w:val="99"/>
    <w:rsid w:val="00C4550A"/>
  </w:style>
  <w:style w:type="character" w:customStyle="1" w:styleId="CommentTextChar">
    <w:name w:val="Comment Text Char"/>
    <w:basedOn w:val="DefaultParagraphFont"/>
    <w:link w:val="CommentText"/>
    <w:uiPriority w:val="99"/>
    <w:semiHidden/>
    <w:rsid w:val="00CB6715"/>
    <w:rPr>
      <w:sz w:val="20"/>
      <w:szCs w:val="20"/>
      <w:lang w:eastAsia="ar-SA"/>
    </w:rPr>
  </w:style>
  <w:style w:type="paragraph" w:styleId="CommentSubject">
    <w:name w:val="annotation subject"/>
    <w:basedOn w:val="CommentText"/>
    <w:next w:val="CommentText"/>
    <w:link w:val="CommentSubjectChar"/>
    <w:uiPriority w:val="99"/>
    <w:rsid w:val="00C4550A"/>
  </w:style>
  <w:style w:type="character" w:customStyle="1" w:styleId="CommentSubjectChar">
    <w:name w:val="Comment Subject Char"/>
    <w:basedOn w:val="CommentTextChar"/>
    <w:link w:val="CommentSubject"/>
    <w:uiPriority w:val="99"/>
    <w:semiHidden/>
    <w:rsid w:val="00CB6715"/>
    <w:rPr>
      <w:b/>
      <w:bCs/>
    </w:rPr>
  </w:style>
  <w:style w:type="paragraph" w:styleId="BalloonText">
    <w:name w:val="Balloon Text"/>
    <w:basedOn w:val="Normal"/>
    <w:link w:val="BalloonTextChar"/>
    <w:uiPriority w:val="99"/>
    <w:rsid w:val="00C4550A"/>
    <w:rPr>
      <w:rFonts w:ascii="Lucida Grande" w:hAnsi="Lucida Grande"/>
      <w:sz w:val="18"/>
      <w:szCs w:val="18"/>
    </w:rPr>
  </w:style>
  <w:style w:type="character" w:customStyle="1" w:styleId="BalloonTextChar">
    <w:name w:val="Balloon Text Char"/>
    <w:basedOn w:val="DefaultParagraphFont"/>
    <w:link w:val="BalloonText"/>
    <w:uiPriority w:val="99"/>
    <w:semiHidden/>
    <w:rsid w:val="00CB6715"/>
    <w:rPr>
      <w:sz w:val="0"/>
      <w:szCs w:val="0"/>
      <w:lang w:eastAsia="ar-SA"/>
    </w:rPr>
  </w:style>
  <w:style w:type="paragraph" w:styleId="Footer">
    <w:name w:val="footer"/>
    <w:basedOn w:val="Normal"/>
    <w:link w:val="FooterChar"/>
    <w:uiPriority w:val="99"/>
    <w:rsid w:val="00C4550A"/>
    <w:pPr>
      <w:tabs>
        <w:tab w:val="center" w:pos="4320"/>
        <w:tab w:val="right" w:pos="8640"/>
      </w:tabs>
    </w:pPr>
  </w:style>
  <w:style w:type="character" w:customStyle="1" w:styleId="FooterChar">
    <w:name w:val="Footer Char"/>
    <w:basedOn w:val="DefaultParagraphFont"/>
    <w:link w:val="Footer"/>
    <w:uiPriority w:val="99"/>
    <w:semiHidden/>
    <w:rsid w:val="00CB6715"/>
    <w:rPr>
      <w:sz w:val="24"/>
      <w:szCs w:val="24"/>
      <w:lang w:eastAsia="ar-SA"/>
    </w:rPr>
  </w:style>
  <w:style w:type="paragraph" w:customStyle="1" w:styleId="TableContents">
    <w:name w:val="Table Contents"/>
    <w:basedOn w:val="Normal"/>
    <w:uiPriority w:val="99"/>
    <w:rsid w:val="00C4550A"/>
    <w:pPr>
      <w:suppressLineNumbers/>
    </w:pPr>
  </w:style>
  <w:style w:type="paragraph" w:customStyle="1" w:styleId="TableHeading">
    <w:name w:val="Table Heading"/>
    <w:basedOn w:val="TableContents"/>
    <w:uiPriority w:val="99"/>
    <w:rsid w:val="00C4550A"/>
    <w:pPr>
      <w:jc w:val="center"/>
    </w:pPr>
    <w:rPr>
      <w:b/>
      <w:bCs/>
    </w:rPr>
  </w:style>
  <w:style w:type="paragraph" w:customStyle="1" w:styleId="Default">
    <w:name w:val="Default"/>
    <w:uiPriority w:val="99"/>
    <w:rsid w:val="001A708D"/>
    <w:pPr>
      <w:autoSpaceDE w:val="0"/>
      <w:autoSpaceDN w:val="0"/>
      <w:adjustRightInd w:val="0"/>
    </w:pPr>
    <w:rPr>
      <w:rFonts w:ascii="Comic Sans MS" w:hAnsi="Comic Sans MS" w:cs="Comic Sans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11</Pages>
  <Words>2210</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What is a SMART Goal</vt:lpstr>
    </vt:vector>
  </TitlesOfParts>
  <Company>Toshiba</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a SMART Goal</dc:title>
  <dc:subject/>
  <dc:creator>The Kohl Family</dc:creator>
  <cp:keywords/>
  <dc:description/>
  <cp:lastModifiedBy>kyoung</cp:lastModifiedBy>
  <cp:revision>4</cp:revision>
  <cp:lastPrinted>2010-10-05T17:56:00Z</cp:lastPrinted>
  <dcterms:created xsi:type="dcterms:W3CDTF">2010-10-05T18:14:00Z</dcterms:created>
  <dcterms:modified xsi:type="dcterms:W3CDTF">2010-10-06T19:33:00Z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-2143970871</vt:i4>
  </property>
  <property fmtid="{D5CDD505-2E9C-101B-9397-08002B2CF9AE}" pid="3" name="_AuthorEmail">
    <vt:lpwstr>cdodson@ohiorc.org</vt:lpwstr>
  </property>
  <property fmtid="{D5CDD505-2E9C-101B-9397-08002B2CF9AE}" pid="4" name="_AuthorEmailDisplayName">
    <vt:lpwstr>Carol Dodson</vt:lpwstr>
  </property>
  <property fmtid="{D5CDD505-2E9C-101B-9397-08002B2CF9AE}" pid="5" name="_EmailSubject">
    <vt:lpwstr>ARRA Action Planning Workshops</vt:lpwstr>
  </property>
  <property fmtid="{D5CDD505-2E9C-101B-9397-08002B2CF9AE}" pid="6" name="_ReviewingToolsShownOnce">
    <vt:lpwstr/>
  </property>
</Properties>
</file>